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63E2E5" w14:textId="77777777" w:rsidR="008D7D86" w:rsidRDefault="008D7D86" w:rsidP="001E49E4">
      <w:pPr>
        <w:spacing w:before="100" w:beforeAutospacing="1" w:after="100" w:afterAutospacing="1" w:line="288" w:lineRule="atLeast"/>
        <w:outlineLvl w:val="1"/>
        <w:rPr>
          <w:rFonts w:ascii="Tahoma" w:eastAsia="Times New Roman" w:hAnsi="Tahoma" w:cs="Tahoma"/>
          <w:b/>
          <w:bCs/>
          <w:color w:val="666666"/>
          <w:sz w:val="25"/>
          <w:szCs w:val="25"/>
          <w:lang w:val="en"/>
        </w:rPr>
      </w:pPr>
      <w:bookmarkStart w:id="0" w:name="_GoBack"/>
      <w:bookmarkEnd w:id="0"/>
      <w:r>
        <w:rPr>
          <w:rFonts w:ascii="Tahoma" w:eastAsia="Times New Roman" w:hAnsi="Tahoma" w:cs="Tahoma"/>
          <w:b/>
          <w:bCs/>
          <w:color w:val="666666"/>
          <w:sz w:val="25"/>
          <w:szCs w:val="25"/>
          <w:lang w:val="en"/>
        </w:rPr>
        <w:t>Survey Methodology Notes</w:t>
      </w:r>
    </w:p>
    <w:p w14:paraId="66044DDF" w14:textId="77777777" w:rsidR="001E49E4" w:rsidRPr="001E49E4" w:rsidRDefault="001E49E4" w:rsidP="001E49E4">
      <w:pPr>
        <w:spacing w:before="100" w:beforeAutospacing="1" w:after="100" w:afterAutospacing="1" w:line="288" w:lineRule="atLeast"/>
        <w:outlineLvl w:val="1"/>
        <w:rPr>
          <w:rFonts w:ascii="Tahoma" w:eastAsia="Times New Roman" w:hAnsi="Tahoma" w:cs="Tahoma"/>
          <w:b/>
          <w:bCs/>
          <w:color w:val="666666"/>
          <w:sz w:val="25"/>
          <w:szCs w:val="25"/>
          <w:lang w:val="en"/>
        </w:rPr>
      </w:pPr>
      <w:r w:rsidRPr="001E49E4">
        <w:rPr>
          <w:rFonts w:ascii="Tahoma" w:eastAsia="Times New Roman" w:hAnsi="Tahoma" w:cs="Tahoma"/>
          <w:b/>
          <w:bCs/>
          <w:color w:val="666666"/>
          <w:sz w:val="25"/>
          <w:szCs w:val="25"/>
          <w:lang w:val="en"/>
        </w:rPr>
        <w:t>Overview</w:t>
      </w:r>
    </w:p>
    <w:p w14:paraId="4E2C4664" w14:textId="7CFCC331" w:rsidR="001E49E4" w:rsidRPr="001E49E4" w:rsidRDefault="001E49E4" w:rsidP="001E49E4">
      <w:pPr>
        <w:spacing w:before="100" w:beforeAutospacing="1" w:after="100" w:afterAutospacing="1" w:line="336" w:lineRule="atLeast"/>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 xml:space="preserve">The National Survey of Research Commercialisation (NSRC) is a voluntary national survey on the research engagement and commercialisation activities of publicly funded research organisations (PFROs) in Australia. It is the primary source of information </w:t>
      </w:r>
      <w:r w:rsidR="008304A2" w:rsidRPr="001E49E4">
        <w:rPr>
          <w:rFonts w:ascii="Tahoma" w:eastAsia="Times New Roman" w:hAnsi="Tahoma" w:cs="Tahoma"/>
          <w:color w:val="666666"/>
          <w:sz w:val="18"/>
          <w:szCs w:val="18"/>
          <w:lang w:val="en"/>
        </w:rPr>
        <w:t>available on</w:t>
      </w:r>
      <w:r w:rsidRPr="001E49E4">
        <w:rPr>
          <w:rFonts w:ascii="Tahoma" w:eastAsia="Times New Roman" w:hAnsi="Tahoma" w:cs="Tahoma"/>
          <w:color w:val="666666"/>
          <w:sz w:val="18"/>
          <w:szCs w:val="18"/>
          <w:lang w:val="en"/>
        </w:rPr>
        <w:t xml:space="preserve"> the</w:t>
      </w:r>
      <w:r w:rsidR="00081ECB">
        <w:rPr>
          <w:rFonts w:ascii="Tahoma" w:eastAsia="Times New Roman" w:hAnsi="Tahoma" w:cs="Tahoma"/>
          <w:color w:val="666666"/>
          <w:sz w:val="18"/>
          <w:szCs w:val="18"/>
          <w:lang w:val="en"/>
        </w:rPr>
        <w:t xml:space="preserve"> Australian</w:t>
      </w:r>
      <w:r w:rsidRPr="001E49E4">
        <w:rPr>
          <w:rFonts w:ascii="Tahoma" w:eastAsia="Times New Roman" w:hAnsi="Tahoma" w:cs="Tahoma"/>
          <w:color w:val="666666"/>
          <w:sz w:val="18"/>
          <w:szCs w:val="18"/>
          <w:lang w:val="en"/>
        </w:rPr>
        <w:t xml:space="preserve"> publicly funded research sector’s efforts to collaborate with industry to transfer knowledge and commercialise research. The survey has been conducted bi-annually since 2000 and moved to an annual collection cycle with the 2014 collection. </w:t>
      </w:r>
      <w:r w:rsidRPr="001E49E4">
        <w:rPr>
          <w:rFonts w:ascii="Tahoma" w:eastAsia="Times New Roman" w:hAnsi="Tahoma" w:cs="Tahoma"/>
          <w:color w:val="666666"/>
          <w:sz w:val="18"/>
          <w:szCs w:val="18"/>
          <w:lang w:val="en"/>
        </w:rPr>
        <w:br/>
        <w:t>The target population for the NSRC consists of organisations that:</w:t>
      </w:r>
    </w:p>
    <w:p w14:paraId="13955721" w14:textId="77777777" w:rsidR="001E49E4" w:rsidRPr="001E49E4" w:rsidRDefault="001E49E4" w:rsidP="001E49E4">
      <w:pPr>
        <w:numPr>
          <w:ilvl w:val="0"/>
          <w:numId w:val="1"/>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undertake research and development activities;</w:t>
      </w:r>
    </w:p>
    <w:p w14:paraId="633C3692" w14:textId="77777777" w:rsidR="001E49E4" w:rsidRPr="001E49E4" w:rsidRDefault="001E49E4" w:rsidP="001E49E4">
      <w:pPr>
        <w:numPr>
          <w:ilvl w:val="0"/>
          <w:numId w:val="1"/>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receive public funding for research;</w:t>
      </w:r>
    </w:p>
    <w:p w14:paraId="180677FA" w14:textId="77777777" w:rsidR="001E49E4" w:rsidRPr="001E49E4" w:rsidRDefault="001E49E4" w:rsidP="001E49E4">
      <w:pPr>
        <w:numPr>
          <w:ilvl w:val="0"/>
          <w:numId w:val="1"/>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are not-for-profit; and</w:t>
      </w:r>
    </w:p>
    <w:p w14:paraId="4B356BBD" w14:textId="77777777" w:rsidR="001E49E4" w:rsidRPr="001E49E4" w:rsidRDefault="001E49E4" w:rsidP="001E49E4">
      <w:pPr>
        <w:numPr>
          <w:ilvl w:val="0"/>
          <w:numId w:val="1"/>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 xml:space="preserve">have an Australian Business Number (ABN) or Australian Company Number (ACN). </w:t>
      </w:r>
    </w:p>
    <w:p w14:paraId="5B731B28" w14:textId="77777777" w:rsidR="001E49E4" w:rsidRPr="001E49E4" w:rsidRDefault="001E49E4" w:rsidP="001E49E4">
      <w:pPr>
        <w:spacing w:before="100" w:beforeAutospacing="1" w:after="100" w:afterAutospacing="1" w:line="336" w:lineRule="atLeast"/>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 xml:space="preserve">This target population primarily includes universities, medical research institutes (MRI) and publicly funded research agencies (PFRA), although other select PFROs are also eligible to participate. </w:t>
      </w:r>
    </w:p>
    <w:p w14:paraId="69E5C424" w14:textId="77777777" w:rsidR="001E49E4" w:rsidRPr="001E49E4" w:rsidRDefault="001E49E4" w:rsidP="001E49E4">
      <w:pPr>
        <w:spacing w:before="100" w:beforeAutospacing="1" w:after="100" w:afterAutospacing="1" w:line="288" w:lineRule="atLeast"/>
        <w:outlineLvl w:val="1"/>
        <w:rPr>
          <w:rFonts w:ascii="Tahoma" w:eastAsia="Times New Roman" w:hAnsi="Tahoma" w:cs="Tahoma"/>
          <w:b/>
          <w:bCs/>
          <w:color w:val="666666"/>
          <w:sz w:val="25"/>
          <w:szCs w:val="25"/>
          <w:lang w:val="en"/>
        </w:rPr>
      </w:pPr>
      <w:r w:rsidRPr="001E49E4">
        <w:rPr>
          <w:rFonts w:ascii="Tahoma" w:eastAsia="Times New Roman" w:hAnsi="Tahoma" w:cs="Tahoma"/>
          <w:b/>
          <w:bCs/>
          <w:color w:val="666666"/>
          <w:sz w:val="25"/>
          <w:szCs w:val="25"/>
          <w:lang w:val="en"/>
        </w:rPr>
        <w:t>Methodology</w:t>
      </w:r>
    </w:p>
    <w:p w14:paraId="2EA28786" w14:textId="77777777" w:rsidR="001E49E4" w:rsidRPr="001E49E4" w:rsidRDefault="001E49E4" w:rsidP="001E49E4">
      <w:pPr>
        <w:spacing w:before="100" w:beforeAutospacing="1" w:after="100" w:afterAutospacing="1" w:line="336" w:lineRule="atLeast"/>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The Department of Industry, Innovation and Science administered the 201</w:t>
      </w:r>
      <w:r w:rsidR="00153AA8">
        <w:rPr>
          <w:rFonts w:ascii="Tahoma" w:eastAsia="Times New Roman" w:hAnsi="Tahoma" w:cs="Tahoma"/>
          <w:color w:val="666666"/>
          <w:sz w:val="18"/>
          <w:szCs w:val="18"/>
          <w:lang w:val="en"/>
        </w:rPr>
        <w:t>5</w:t>
      </w:r>
      <w:r w:rsidR="00834D46">
        <w:rPr>
          <w:rFonts w:ascii="Tahoma" w:eastAsia="Times New Roman" w:hAnsi="Tahoma" w:cs="Tahoma"/>
          <w:color w:val="666666"/>
          <w:sz w:val="18"/>
          <w:szCs w:val="18"/>
          <w:lang w:val="en"/>
        </w:rPr>
        <w:t xml:space="preserve"> NSRC data collection between 15</w:t>
      </w:r>
      <w:r w:rsidRPr="001E49E4">
        <w:rPr>
          <w:rFonts w:ascii="Tahoma" w:eastAsia="Times New Roman" w:hAnsi="Tahoma" w:cs="Tahoma"/>
          <w:color w:val="666666"/>
          <w:sz w:val="18"/>
          <w:szCs w:val="18"/>
          <w:lang w:val="en"/>
        </w:rPr>
        <w:t xml:space="preserve"> September and </w:t>
      </w:r>
      <w:r w:rsidR="00834D46">
        <w:rPr>
          <w:rFonts w:ascii="Tahoma" w:eastAsia="Times New Roman" w:hAnsi="Tahoma" w:cs="Tahoma"/>
          <w:color w:val="666666"/>
          <w:sz w:val="18"/>
          <w:szCs w:val="18"/>
          <w:lang w:val="en"/>
        </w:rPr>
        <w:t>28</w:t>
      </w:r>
      <w:r w:rsidRPr="001E49E4">
        <w:rPr>
          <w:rFonts w:ascii="Tahoma" w:eastAsia="Times New Roman" w:hAnsi="Tahoma" w:cs="Tahoma"/>
          <w:color w:val="666666"/>
          <w:sz w:val="18"/>
          <w:szCs w:val="18"/>
          <w:lang w:val="en"/>
        </w:rPr>
        <w:t> October 201</w:t>
      </w:r>
      <w:r w:rsidR="00834D46">
        <w:rPr>
          <w:rFonts w:ascii="Tahoma" w:eastAsia="Times New Roman" w:hAnsi="Tahoma" w:cs="Tahoma"/>
          <w:color w:val="666666"/>
          <w:sz w:val="18"/>
          <w:szCs w:val="18"/>
          <w:lang w:val="en"/>
        </w:rPr>
        <w:t>6</w:t>
      </w:r>
      <w:r w:rsidRPr="001E49E4">
        <w:rPr>
          <w:rFonts w:ascii="Tahoma" w:eastAsia="Times New Roman" w:hAnsi="Tahoma" w:cs="Tahoma"/>
          <w:color w:val="666666"/>
          <w:sz w:val="18"/>
          <w:szCs w:val="18"/>
          <w:lang w:val="en"/>
        </w:rPr>
        <w:t xml:space="preserve"> using Survey Monkey. Data collected was for the 201</w:t>
      </w:r>
      <w:r w:rsidR="00221D8E">
        <w:rPr>
          <w:rFonts w:ascii="Tahoma" w:eastAsia="Times New Roman" w:hAnsi="Tahoma" w:cs="Tahoma"/>
          <w:color w:val="666666"/>
          <w:sz w:val="18"/>
          <w:szCs w:val="18"/>
          <w:lang w:val="en"/>
        </w:rPr>
        <w:t>5</w:t>
      </w:r>
      <w:r w:rsidRPr="001E49E4">
        <w:rPr>
          <w:rFonts w:ascii="Tahoma" w:eastAsia="Times New Roman" w:hAnsi="Tahoma" w:cs="Tahoma"/>
          <w:color w:val="666666"/>
          <w:sz w:val="18"/>
          <w:szCs w:val="18"/>
          <w:lang w:val="en"/>
        </w:rPr>
        <w:t xml:space="preserve"> calendar year. </w:t>
      </w:r>
    </w:p>
    <w:p w14:paraId="2C35EF7B" w14:textId="4E309FDD" w:rsidR="001E49E4" w:rsidRPr="001E49E4" w:rsidRDefault="001E49E4" w:rsidP="001E49E4">
      <w:pPr>
        <w:spacing w:before="100" w:beforeAutospacing="1" w:after="100" w:afterAutospacing="1" w:line="336" w:lineRule="atLeast"/>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 xml:space="preserve">Sixty </w:t>
      </w:r>
      <w:r w:rsidR="00221D8E">
        <w:rPr>
          <w:rFonts w:ascii="Tahoma" w:eastAsia="Times New Roman" w:hAnsi="Tahoma" w:cs="Tahoma"/>
          <w:color w:val="666666"/>
          <w:sz w:val="18"/>
          <w:szCs w:val="18"/>
          <w:lang w:val="en"/>
        </w:rPr>
        <w:t xml:space="preserve">seven </w:t>
      </w:r>
      <w:r w:rsidR="00213C88">
        <w:rPr>
          <w:rFonts w:ascii="Tahoma" w:eastAsia="Times New Roman" w:hAnsi="Tahoma" w:cs="Tahoma"/>
          <w:color w:val="666666"/>
          <w:sz w:val="18"/>
          <w:szCs w:val="18"/>
          <w:lang w:val="en"/>
        </w:rPr>
        <w:t xml:space="preserve">organisations </w:t>
      </w:r>
      <w:r w:rsidRPr="001E49E4">
        <w:rPr>
          <w:rFonts w:ascii="Tahoma" w:eastAsia="Times New Roman" w:hAnsi="Tahoma" w:cs="Tahoma"/>
          <w:color w:val="666666"/>
          <w:sz w:val="18"/>
          <w:szCs w:val="18"/>
          <w:lang w:val="en"/>
        </w:rPr>
        <w:t>were approached to participate</w:t>
      </w:r>
      <w:r w:rsidR="00081ECB">
        <w:rPr>
          <w:rFonts w:ascii="Tahoma" w:eastAsia="Times New Roman" w:hAnsi="Tahoma" w:cs="Tahoma"/>
          <w:color w:val="666666"/>
          <w:sz w:val="18"/>
          <w:szCs w:val="18"/>
          <w:lang w:val="en"/>
        </w:rPr>
        <w:t>,</w:t>
      </w:r>
      <w:r w:rsidRPr="001E49E4">
        <w:rPr>
          <w:rFonts w:ascii="Tahoma" w:eastAsia="Times New Roman" w:hAnsi="Tahoma" w:cs="Tahoma"/>
          <w:color w:val="666666"/>
          <w:sz w:val="18"/>
          <w:szCs w:val="18"/>
          <w:lang w:val="en"/>
        </w:rPr>
        <w:t xml:space="preserve"> with 6</w:t>
      </w:r>
      <w:r w:rsidR="00221D8E">
        <w:rPr>
          <w:rFonts w:ascii="Tahoma" w:eastAsia="Times New Roman" w:hAnsi="Tahoma" w:cs="Tahoma"/>
          <w:color w:val="666666"/>
          <w:sz w:val="18"/>
          <w:szCs w:val="18"/>
          <w:lang w:val="en"/>
        </w:rPr>
        <w:t>6</w:t>
      </w:r>
      <w:r w:rsidRPr="001E49E4">
        <w:rPr>
          <w:rFonts w:ascii="Tahoma" w:eastAsia="Times New Roman" w:hAnsi="Tahoma" w:cs="Tahoma"/>
          <w:color w:val="666666"/>
          <w:sz w:val="18"/>
          <w:szCs w:val="18"/>
          <w:lang w:val="en"/>
        </w:rPr>
        <w:t xml:space="preserve"> providing returns</w:t>
      </w:r>
      <w:r w:rsidR="00081ECB">
        <w:rPr>
          <w:rFonts w:ascii="Tahoma" w:eastAsia="Times New Roman" w:hAnsi="Tahoma" w:cs="Tahoma"/>
          <w:color w:val="666666"/>
          <w:sz w:val="18"/>
          <w:szCs w:val="18"/>
          <w:lang w:val="en"/>
        </w:rPr>
        <w:t>,</w:t>
      </w:r>
      <w:r w:rsidRPr="001E49E4">
        <w:rPr>
          <w:rFonts w:ascii="Tahoma" w:eastAsia="Times New Roman" w:hAnsi="Tahoma" w:cs="Tahoma"/>
          <w:color w:val="666666"/>
          <w:sz w:val="18"/>
          <w:szCs w:val="18"/>
          <w:lang w:val="en"/>
        </w:rPr>
        <w:t xml:space="preserve"> </w:t>
      </w:r>
      <w:r w:rsidR="00213C88">
        <w:rPr>
          <w:rFonts w:ascii="Tahoma" w:eastAsia="Times New Roman" w:hAnsi="Tahoma" w:cs="Tahoma"/>
          <w:color w:val="666666"/>
          <w:sz w:val="18"/>
          <w:szCs w:val="18"/>
          <w:lang w:val="en"/>
        </w:rPr>
        <w:t xml:space="preserve">this </w:t>
      </w:r>
      <w:r w:rsidRPr="001E49E4">
        <w:rPr>
          <w:rFonts w:ascii="Tahoma" w:eastAsia="Times New Roman" w:hAnsi="Tahoma" w:cs="Tahoma"/>
          <w:color w:val="666666"/>
          <w:sz w:val="18"/>
          <w:szCs w:val="18"/>
          <w:lang w:val="en"/>
        </w:rPr>
        <w:t>represent</w:t>
      </w:r>
      <w:r w:rsidR="00213C88">
        <w:rPr>
          <w:rFonts w:ascii="Tahoma" w:eastAsia="Times New Roman" w:hAnsi="Tahoma" w:cs="Tahoma"/>
          <w:color w:val="666666"/>
          <w:sz w:val="18"/>
          <w:szCs w:val="18"/>
          <w:lang w:val="en"/>
        </w:rPr>
        <w:t>ed</w:t>
      </w:r>
      <w:r w:rsidRPr="001E49E4">
        <w:rPr>
          <w:rFonts w:ascii="Tahoma" w:eastAsia="Times New Roman" w:hAnsi="Tahoma" w:cs="Tahoma"/>
          <w:color w:val="666666"/>
          <w:sz w:val="18"/>
          <w:szCs w:val="18"/>
          <w:lang w:val="en"/>
        </w:rPr>
        <w:t xml:space="preserve"> </w:t>
      </w:r>
      <w:r w:rsidR="00213C88">
        <w:rPr>
          <w:rFonts w:ascii="Tahoma" w:eastAsia="Times New Roman" w:hAnsi="Tahoma" w:cs="Tahoma"/>
          <w:color w:val="666666"/>
          <w:sz w:val="18"/>
          <w:szCs w:val="18"/>
          <w:lang w:val="en"/>
        </w:rPr>
        <w:t xml:space="preserve">a </w:t>
      </w:r>
      <w:r w:rsidRPr="001E49E4">
        <w:rPr>
          <w:rFonts w:ascii="Tahoma" w:eastAsia="Times New Roman" w:hAnsi="Tahoma" w:cs="Tahoma"/>
          <w:color w:val="666666"/>
          <w:sz w:val="18"/>
          <w:szCs w:val="18"/>
          <w:lang w:val="en"/>
        </w:rPr>
        <w:t>9</w:t>
      </w:r>
      <w:r w:rsidR="00221D8E">
        <w:rPr>
          <w:rFonts w:ascii="Tahoma" w:eastAsia="Times New Roman" w:hAnsi="Tahoma" w:cs="Tahoma"/>
          <w:color w:val="666666"/>
          <w:sz w:val="18"/>
          <w:szCs w:val="18"/>
          <w:lang w:val="en"/>
        </w:rPr>
        <w:t>9</w:t>
      </w:r>
      <w:r w:rsidRPr="001E49E4">
        <w:rPr>
          <w:rFonts w:ascii="Tahoma" w:eastAsia="Times New Roman" w:hAnsi="Tahoma" w:cs="Tahoma"/>
          <w:color w:val="666666"/>
          <w:sz w:val="18"/>
          <w:szCs w:val="18"/>
          <w:lang w:val="en"/>
        </w:rPr>
        <w:t xml:space="preserve">% </w:t>
      </w:r>
      <w:r w:rsidR="00221D8E">
        <w:rPr>
          <w:rFonts w:ascii="Tahoma" w:eastAsia="Times New Roman" w:hAnsi="Tahoma" w:cs="Tahoma"/>
          <w:color w:val="666666"/>
          <w:sz w:val="18"/>
          <w:szCs w:val="18"/>
          <w:lang w:val="en"/>
        </w:rPr>
        <w:t>participation</w:t>
      </w:r>
      <w:r w:rsidRPr="001E49E4">
        <w:rPr>
          <w:rFonts w:ascii="Tahoma" w:eastAsia="Times New Roman" w:hAnsi="Tahoma" w:cs="Tahoma"/>
          <w:color w:val="666666"/>
          <w:sz w:val="18"/>
          <w:szCs w:val="18"/>
          <w:lang w:val="en"/>
        </w:rPr>
        <w:t xml:space="preserve"> rate. Returns were provided by: seven PFRAs, 3</w:t>
      </w:r>
      <w:r w:rsidR="00221D8E">
        <w:rPr>
          <w:rFonts w:ascii="Tahoma" w:eastAsia="Times New Roman" w:hAnsi="Tahoma" w:cs="Tahoma"/>
          <w:color w:val="666666"/>
          <w:sz w:val="18"/>
          <w:szCs w:val="18"/>
          <w:lang w:val="en"/>
        </w:rPr>
        <w:t>8</w:t>
      </w:r>
      <w:r w:rsidRPr="001E49E4">
        <w:rPr>
          <w:rFonts w:ascii="Tahoma" w:eastAsia="Times New Roman" w:hAnsi="Tahoma" w:cs="Tahoma"/>
          <w:color w:val="666666"/>
          <w:sz w:val="18"/>
          <w:szCs w:val="18"/>
          <w:lang w:val="en"/>
        </w:rPr>
        <w:t xml:space="preserve"> universities and </w:t>
      </w:r>
      <w:r w:rsidR="00221D8E">
        <w:rPr>
          <w:rFonts w:ascii="Tahoma" w:eastAsia="Times New Roman" w:hAnsi="Tahoma" w:cs="Tahoma"/>
          <w:color w:val="666666"/>
          <w:sz w:val="18"/>
          <w:szCs w:val="18"/>
          <w:lang w:val="en"/>
        </w:rPr>
        <w:t>2</w:t>
      </w:r>
      <w:r w:rsidRPr="001E49E4">
        <w:rPr>
          <w:rFonts w:ascii="Tahoma" w:eastAsia="Times New Roman" w:hAnsi="Tahoma" w:cs="Tahoma"/>
          <w:color w:val="666666"/>
          <w:sz w:val="18"/>
          <w:szCs w:val="18"/>
          <w:lang w:val="en"/>
        </w:rPr>
        <w:t>1 MRIs. Extensions were granted to a small number of organisations</w:t>
      </w:r>
      <w:r w:rsidR="00081ECB">
        <w:rPr>
          <w:rFonts w:ascii="Tahoma" w:eastAsia="Times New Roman" w:hAnsi="Tahoma" w:cs="Tahoma"/>
          <w:color w:val="666666"/>
          <w:sz w:val="18"/>
          <w:szCs w:val="18"/>
          <w:lang w:val="en"/>
        </w:rPr>
        <w:t xml:space="preserve"> on request</w:t>
      </w:r>
      <w:r w:rsidRPr="001E49E4">
        <w:rPr>
          <w:rFonts w:ascii="Tahoma" w:eastAsia="Times New Roman" w:hAnsi="Tahoma" w:cs="Tahoma"/>
          <w:color w:val="666666"/>
          <w:sz w:val="18"/>
          <w:szCs w:val="18"/>
          <w:lang w:val="en"/>
        </w:rPr>
        <w:t xml:space="preserve">. </w:t>
      </w:r>
    </w:p>
    <w:p w14:paraId="2C310652" w14:textId="20724D1F" w:rsidR="001E49E4" w:rsidRPr="001E49E4" w:rsidRDefault="001E49E4" w:rsidP="00153AA8">
      <w:pPr>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The 201</w:t>
      </w:r>
      <w:r w:rsidR="00153AA8">
        <w:rPr>
          <w:rFonts w:ascii="Tahoma" w:eastAsia="Times New Roman" w:hAnsi="Tahoma" w:cs="Tahoma"/>
          <w:color w:val="666666"/>
          <w:sz w:val="18"/>
          <w:szCs w:val="18"/>
          <w:lang w:val="en"/>
        </w:rPr>
        <w:t>5</w:t>
      </w:r>
      <w:r w:rsidRPr="001E49E4">
        <w:rPr>
          <w:rFonts w:ascii="Tahoma" w:eastAsia="Times New Roman" w:hAnsi="Tahoma" w:cs="Tahoma"/>
          <w:color w:val="666666"/>
          <w:sz w:val="18"/>
          <w:szCs w:val="18"/>
          <w:lang w:val="en"/>
        </w:rPr>
        <w:t xml:space="preserve"> survey population makeup included</w:t>
      </w:r>
      <w:r w:rsidR="00153AA8">
        <w:rPr>
          <w:rFonts w:ascii="Tahoma" w:eastAsia="Times New Roman" w:hAnsi="Tahoma" w:cs="Tahoma"/>
          <w:color w:val="666666"/>
          <w:sz w:val="18"/>
          <w:szCs w:val="18"/>
          <w:lang w:val="en"/>
        </w:rPr>
        <w:t xml:space="preserve"> for</w:t>
      </w:r>
      <w:r w:rsidRPr="001E49E4">
        <w:rPr>
          <w:rFonts w:ascii="Tahoma" w:eastAsia="Times New Roman" w:hAnsi="Tahoma" w:cs="Tahoma"/>
          <w:color w:val="666666"/>
          <w:sz w:val="18"/>
          <w:szCs w:val="18"/>
          <w:lang w:val="en"/>
        </w:rPr>
        <w:t xml:space="preserve"> first time </w:t>
      </w:r>
      <w:r w:rsidR="00153AA8">
        <w:rPr>
          <w:rFonts w:ascii="Tahoma" w:eastAsia="Times New Roman" w:hAnsi="Tahoma" w:cs="Tahoma"/>
          <w:color w:val="666666"/>
          <w:sz w:val="18"/>
          <w:szCs w:val="18"/>
          <w:lang w:val="en"/>
        </w:rPr>
        <w:t xml:space="preserve">the </w:t>
      </w:r>
      <w:r w:rsidRPr="001E49E4">
        <w:rPr>
          <w:rFonts w:ascii="Tahoma" w:eastAsia="Times New Roman" w:hAnsi="Tahoma" w:cs="Tahoma"/>
          <w:color w:val="666666"/>
          <w:sz w:val="18"/>
          <w:szCs w:val="18"/>
          <w:lang w:val="en"/>
        </w:rPr>
        <w:t xml:space="preserve">participation by </w:t>
      </w:r>
      <w:r w:rsidR="00461D56" w:rsidRPr="00153AA8">
        <w:rPr>
          <w:rFonts w:ascii="Tahoma" w:eastAsia="Times New Roman" w:hAnsi="Tahoma" w:cs="Tahoma"/>
          <w:color w:val="666666"/>
          <w:sz w:val="18"/>
          <w:szCs w:val="18"/>
          <w:lang w:val="en"/>
        </w:rPr>
        <w:t xml:space="preserve">Olivia Newton-John Cancer Research Institute </w:t>
      </w:r>
      <w:r w:rsidRPr="001E49E4">
        <w:rPr>
          <w:rFonts w:ascii="Tahoma" w:eastAsia="Times New Roman" w:hAnsi="Tahoma" w:cs="Tahoma"/>
          <w:color w:val="666666"/>
          <w:sz w:val="18"/>
          <w:szCs w:val="18"/>
          <w:lang w:val="en"/>
        </w:rPr>
        <w:t xml:space="preserve">(an MRI). </w:t>
      </w:r>
      <w:r w:rsidR="00461D56" w:rsidRPr="008304A2">
        <w:rPr>
          <w:rFonts w:ascii="Tahoma" w:eastAsia="Times New Roman" w:hAnsi="Tahoma" w:cs="Tahoma"/>
          <w:color w:val="666666"/>
          <w:sz w:val="18"/>
          <w:szCs w:val="18"/>
          <w:highlight w:val="yellow"/>
          <w:lang w:val="en"/>
        </w:rPr>
        <w:t>The 2015 NSRC participants</w:t>
      </w:r>
      <w:r w:rsidR="00461D56" w:rsidRPr="008304A2">
        <w:rPr>
          <w:rFonts w:ascii="Tahoma" w:eastAsia="Times New Roman" w:hAnsi="Tahoma" w:cs="Tahoma"/>
          <w:color w:val="666666"/>
          <w:sz w:val="18"/>
          <w:szCs w:val="18"/>
          <w:u w:val="single"/>
          <w:lang w:val="en"/>
        </w:rPr>
        <w:t xml:space="preserve"> </w:t>
      </w:r>
      <w:r w:rsidR="00BD2C05" w:rsidRPr="008304A2">
        <w:rPr>
          <w:rFonts w:ascii="Tahoma" w:eastAsia="Times New Roman" w:hAnsi="Tahoma" w:cs="Tahoma"/>
          <w:color w:val="666666"/>
          <w:sz w:val="18"/>
          <w:szCs w:val="18"/>
          <w:highlight w:val="yellow"/>
          <w:lang w:val="en"/>
        </w:rPr>
        <w:t>(please provide link)</w:t>
      </w:r>
      <w:r w:rsidR="00BD2C05">
        <w:rPr>
          <w:rFonts w:ascii="Tahoma" w:eastAsia="Times New Roman" w:hAnsi="Tahoma" w:cs="Tahoma"/>
          <w:color w:val="666666"/>
          <w:sz w:val="18"/>
          <w:szCs w:val="18"/>
          <w:u w:val="single"/>
          <w:lang w:val="en"/>
        </w:rPr>
        <w:t xml:space="preserve"> </w:t>
      </w:r>
      <w:r w:rsidR="00461D56" w:rsidRPr="008304A2">
        <w:rPr>
          <w:rFonts w:ascii="Tahoma" w:eastAsia="Times New Roman" w:hAnsi="Tahoma" w:cs="Tahoma"/>
          <w:color w:val="666666"/>
          <w:sz w:val="18"/>
          <w:szCs w:val="18"/>
          <w:lang w:val="en"/>
        </w:rPr>
        <w:t>are</w:t>
      </w:r>
      <w:r w:rsidR="00461D56">
        <w:rPr>
          <w:rFonts w:ascii="Tahoma" w:eastAsia="Times New Roman" w:hAnsi="Tahoma" w:cs="Tahoma"/>
          <w:color w:val="666666"/>
          <w:sz w:val="18"/>
          <w:szCs w:val="18"/>
          <w:lang w:val="en"/>
        </w:rPr>
        <w:t xml:space="preserve"> listed</w:t>
      </w:r>
      <w:r w:rsidR="00BD2C05">
        <w:rPr>
          <w:rFonts w:ascii="Tahoma" w:eastAsia="Times New Roman" w:hAnsi="Tahoma" w:cs="Tahoma"/>
          <w:color w:val="666666"/>
          <w:sz w:val="18"/>
          <w:szCs w:val="18"/>
          <w:lang w:val="en"/>
        </w:rPr>
        <w:t xml:space="preserve"> in full</w:t>
      </w:r>
      <w:r w:rsidR="008304A2">
        <w:rPr>
          <w:rFonts w:ascii="Tahoma" w:eastAsia="Times New Roman" w:hAnsi="Tahoma" w:cs="Tahoma"/>
          <w:color w:val="666666"/>
          <w:sz w:val="18"/>
          <w:szCs w:val="18"/>
          <w:lang w:val="en"/>
        </w:rPr>
        <w:t>.</w:t>
      </w:r>
      <w:r w:rsidR="00461D56">
        <w:rPr>
          <w:rFonts w:ascii="Tahoma" w:eastAsia="Times New Roman" w:hAnsi="Tahoma" w:cs="Tahoma"/>
          <w:color w:val="666666"/>
          <w:sz w:val="18"/>
          <w:szCs w:val="18"/>
          <w:lang w:val="en"/>
        </w:rPr>
        <w:t xml:space="preserve"> </w:t>
      </w:r>
      <w:r w:rsidR="00081ECB">
        <w:rPr>
          <w:rFonts w:ascii="Tahoma" w:eastAsia="Times New Roman" w:hAnsi="Tahoma" w:cs="Tahoma"/>
          <w:color w:val="666666"/>
          <w:sz w:val="18"/>
          <w:szCs w:val="18"/>
          <w:lang w:val="en"/>
        </w:rPr>
        <w:t xml:space="preserve"> </w:t>
      </w:r>
    </w:p>
    <w:p w14:paraId="6FCC39F3" w14:textId="556BCAA8" w:rsidR="001E49E4" w:rsidRPr="001E49E4" w:rsidRDefault="001E49E4" w:rsidP="001E49E4">
      <w:pPr>
        <w:spacing w:before="100" w:beforeAutospacing="1" w:after="100" w:afterAutospacing="1" w:line="336" w:lineRule="atLeast"/>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The 201</w:t>
      </w:r>
      <w:r w:rsidR="00461D56">
        <w:rPr>
          <w:rFonts w:ascii="Tahoma" w:eastAsia="Times New Roman" w:hAnsi="Tahoma" w:cs="Tahoma"/>
          <w:color w:val="666666"/>
          <w:sz w:val="18"/>
          <w:szCs w:val="18"/>
          <w:lang w:val="en"/>
        </w:rPr>
        <w:t>5</w:t>
      </w:r>
      <w:r w:rsidRPr="001E49E4">
        <w:rPr>
          <w:rFonts w:ascii="Tahoma" w:eastAsia="Times New Roman" w:hAnsi="Tahoma" w:cs="Tahoma"/>
          <w:color w:val="666666"/>
          <w:sz w:val="18"/>
          <w:szCs w:val="18"/>
          <w:lang w:val="en"/>
        </w:rPr>
        <w:t xml:space="preserve"> survey comprised 1</w:t>
      </w:r>
      <w:r w:rsidR="00461D56">
        <w:rPr>
          <w:rFonts w:ascii="Tahoma" w:eastAsia="Times New Roman" w:hAnsi="Tahoma" w:cs="Tahoma"/>
          <w:color w:val="666666"/>
          <w:sz w:val="18"/>
          <w:szCs w:val="18"/>
          <w:lang w:val="en"/>
        </w:rPr>
        <w:t>8</w:t>
      </w:r>
      <w:r w:rsidRPr="001E49E4">
        <w:rPr>
          <w:rFonts w:ascii="Tahoma" w:eastAsia="Times New Roman" w:hAnsi="Tahoma" w:cs="Tahoma"/>
          <w:color w:val="666666"/>
          <w:sz w:val="18"/>
          <w:szCs w:val="18"/>
          <w:lang w:val="en"/>
        </w:rPr>
        <w:t xml:space="preserve"> main questions, </w:t>
      </w:r>
      <w:r w:rsidR="002B295E">
        <w:rPr>
          <w:rFonts w:ascii="Tahoma" w:eastAsia="Times New Roman" w:hAnsi="Tahoma" w:cs="Tahoma"/>
          <w:color w:val="666666"/>
          <w:sz w:val="18"/>
          <w:szCs w:val="18"/>
          <w:lang w:val="en"/>
        </w:rPr>
        <w:t>one</w:t>
      </w:r>
      <w:r w:rsidRPr="001E49E4">
        <w:rPr>
          <w:rFonts w:ascii="Tahoma" w:eastAsia="Times New Roman" w:hAnsi="Tahoma" w:cs="Tahoma"/>
          <w:color w:val="666666"/>
          <w:sz w:val="18"/>
          <w:szCs w:val="18"/>
          <w:lang w:val="en"/>
        </w:rPr>
        <w:t xml:space="preserve"> supplementary question</w:t>
      </w:r>
      <w:r w:rsidR="00153AA8">
        <w:rPr>
          <w:rFonts w:ascii="Tahoma" w:eastAsia="Times New Roman" w:hAnsi="Tahoma" w:cs="Tahoma"/>
          <w:color w:val="666666"/>
          <w:sz w:val="18"/>
          <w:szCs w:val="18"/>
          <w:lang w:val="en"/>
        </w:rPr>
        <w:t>,</w:t>
      </w:r>
      <w:r w:rsidRPr="001E49E4">
        <w:rPr>
          <w:rFonts w:ascii="Tahoma" w:eastAsia="Times New Roman" w:hAnsi="Tahoma" w:cs="Tahoma"/>
          <w:color w:val="666666"/>
          <w:sz w:val="18"/>
          <w:szCs w:val="18"/>
          <w:lang w:val="en"/>
        </w:rPr>
        <w:t xml:space="preserve"> and an optional case study. </w:t>
      </w:r>
      <w:r w:rsidR="00153AA8">
        <w:rPr>
          <w:rFonts w:ascii="Tahoma" w:eastAsia="Times New Roman" w:hAnsi="Tahoma" w:cs="Tahoma"/>
          <w:color w:val="666666"/>
          <w:sz w:val="18"/>
          <w:szCs w:val="18"/>
          <w:lang w:val="en"/>
        </w:rPr>
        <w:t>P</w:t>
      </w:r>
      <w:r w:rsidRPr="001E49E4">
        <w:rPr>
          <w:rFonts w:ascii="Tahoma" w:eastAsia="Times New Roman" w:hAnsi="Tahoma" w:cs="Tahoma"/>
          <w:color w:val="666666"/>
          <w:sz w:val="18"/>
          <w:szCs w:val="18"/>
          <w:lang w:val="en"/>
        </w:rPr>
        <w:t xml:space="preserve">atents data </w:t>
      </w:r>
      <w:r w:rsidR="00081ECB">
        <w:rPr>
          <w:rFonts w:ascii="Tahoma" w:eastAsia="Times New Roman" w:hAnsi="Tahoma" w:cs="Tahoma"/>
          <w:color w:val="666666"/>
          <w:sz w:val="18"/>
          <w:szCs w:val="18"/>
          <w:lang w:val="en"/>
        </w:rPr>
        <w:t>was</w:t>
      </w:r>
      <w:r w:rsidRPr="001E49E4">
        <w:rPr>
          <w:rFonts w:ascii="Tahoma" w:eastAsia="Times New Roman" w:hAnsi="Tahoma" w:cs="Tahoma"/>
          <w:color w:val="666666"/>
          <w:sz w:val="18"/>
          <w:szCs w:val="18"/>
          <w:lang w:val="en"/>
        </w:rPr>
        <w:t xml:space="preserve"> sourced from IP Australia’s Data Analytics Hub</w:t>
      </w:r>
      <w:r w:rsidR="00081ECB">
        <w:rPr>
          <w:rFonts w:ascii="Tahoma" w:eastAsia="Times New Roman" w:hAnsi="Tahoma" w:cs="Tahoma"/>
          <w:color w:val="666666"/>
          <w:sz w:val="18"/>
          <w:szCs w:val="18"/>
          <w:lang w:val="en"/>
        </w:rPr>
        <w:t xml:space="preserve"> for the second year</w:t>
      </w:r>
      <w:r w:rsidRPr="001E49E4">
        <w:rPr>
          <w:rFonts w:ascii="Tahoma" w:eastAsia="Times New Roman" w:hAnsi="Tahoma" w:cs="Tahoma"/>
          <w:color w:val="666666"/>
          <w:sz w:val="18"/>
          <w:szCs w:val="18"/>
          <w:lang w:val="en"/>
        </w:rPr>
        <w:t xml:space="preserve">. </w:t>
      </w:r>
      <w:r w:rsidR="00732A41">
        <w:rPr>
          <w:rFonts w:ascii="Tahoma" w:eastAsia="Times New Roman" w:hAnsi="Tahoma" w:cs="Tahoma"/>
          <w:color w:val="666666"/>
          <w:sz w:val="18"/>
          <w:szCs w:val="18"/>
          <w:lang w:val="en"/>
        </w:rPr>
        <w:t xml:space="preserve">Data on start-ups </w:t>
      </w:r>
      <w:r w:rsidR="00081ECB">
        <w:rPr>
          <w:rFonts w:ascii="Tahoma" w:eastAsia="Times New Roman" w:hAnsi="Tahoma" w:cs="Tahoma"/>
          <w:color w:val="666666"/>
          <w:sz w:val="18"/>
          <w:szCs w:val="18"/>
          <w:lang w:val="en"/>
        </w:rPr>
        <w:t>w</w:t>
      </w:r>
      <w:ins w:id="1" w:author="Taylor, Jenny" w:date="2017-02-26T16:54:00Z">
        <w:r w:rsidR="00A35D7C">
          <w:rPr>
            <w:rFonts w:ascii="Tahoma" w:eastAsia="Times New Roman" w:hAnsi="Tahoma" w:cs="Tahoma"/>
            <w:color w:val="666666"/>
            <w:sz w:val="18"/>
            <w:szCs w:val="18"/>
            <w:lang w:val="en"/>
          </w:rPr>
          <w:t>as</w:t>
        </w:r>
      </w:ins>
      <w:r w:rsidR="00081ECB">
        <w:rPr>
          <w:rFonts w:ascii="Tahoma" w:eastAsia="Times New Roman" w:hAnsi="Tahoma" w:cs="Tahoma"/>
          <w:color w:val="666666"/>
          <w:sz w:val="18"/>
          <w:szCs w:val="18"/>
          <w:lang w:val="en"/>
        </w:rPr>
        <w:t xml:space="preserve"> reintroduced</w:t>
      </w:r>
      <w:r w:rsidR="00732A41">
        <w:rPr>
          <w:rFonts w:ascii="Tahoma" w:eastAsia="Times New Roman" w:hAnsi="Tahoma" w:cs="Tahoma"/>
          <w:color w:val="666666"/>
          <w:sz w:val="18"/>
          <w:szCs w:val="18"/>
          <w:lang w:val="en"/>
        </w:rPr>
        <w:t xml:space="preserve"> within the NSRC survey instrument. </w:t>
      </w:r>
      <w:r w:rsidRPr="001E49E4">
        <w:rPr>
          <w:rFonts w:ascii="Tahoma" w:eastAsia="Times New Roman" w:hAnsi="Tahoma" w:cs="Tahoma"/>
          <w:color w:val="666666"/>
          <w:sz w:val="18"/>
          <w:szCs w:val="18"/>
          <w:lang w:val="en"/>
        </w:rPr>
        <w:t xml:space="preserve">On completion of the survey, </w:t>
      </w:r>
      <w:r w:rsidR="00213C88">
        <w:rPr>
          <w:rFonts w:ascii="Tahoma" w:eastAsia="Times New Roman" w:hAnsi="Tahoma" w:cs="Tahoma"/>
          <w:color w:val="666666"/>
          <w:sz w:val="18"/>
          <w:szCs w:val="18"/>
          <w:lang w:val="en"/>
        </w:rPr>
        <w:t xml:space="preserve">organisations </w:t>
      </w:r>
      <w:r w:rsidRPr="001E49E4">
        <w:rPr>
          <w:rFonts w:ascii="Tahoma" w:eastAsia="Times New Roman" w:hAnsi="Tahoma" w:cs="Tahoma"/>
          <w:color w:val="666666"/>
          <w:sz w:val="18"/>
          <w:szCs w:val="18"/>
          <w:lang w:val="en"/>
        </w:rPr>
        <w:t xml:space="preserve"> were provided with a PDF copy of their validated return.</w:t>
      </w:r>
    </w:p>
    <w:p w14:paraId="08D80808" w14:textId="77777777" w:rsidR="006F04EC" w:rsidRDefault="006F04EC" w:rsidP="001E49E4">
      <w:pPr>
        <w:spacing w:before="100" w:beforeAutospacing="1" w:after="100" w:afterAutospacing="1" w:line="288" w:lineRule="atLeast"/>
        <w:outlineLvl w:val="1"/>
        <w:rPr>
          <w:rFonts w:ascii="Tahoma" w:eastAsia="Times New Roman" w:hAnsi="Tahoma" w:cs="Tahoma"/>
          <w:b/>
          <w:bCs/>
          <w:color w:val="666666"/>
          <w:sz w:val="25"/>
          <w:szCs w:val="25"/>
          <w:lang w:val="en"/>
        </w:rPr>
      </w:pPr>
    </w:p>
    <w:p w14:paraId="62B8CBFC" w14:textId="77777777" w:rsidR="001E49E4" w:rsidRPr="001E49E4" w:rsidRDefault="001E49E4" w:rsidP="001E49E4">
      <w:pPr>
        <w:spacing w:before="100" w:beforeAutospacing="1" w:after="100" w:afterAutospacing="1" w:line="288" w:lineRule="atLeast"/>
        <w:outlineLvl w:val="1"/>
        <w:rPr>
          <w:rFonts w:ascii="Tahoma" w:eastAsia="Times New Roman" w:hAnsi="Tahoma" w:cs="Tahoma"/>
          <w:b/>
          <w:bCs/>
          <w:color w:val="666666"/>
          <w:sz w:val="25"/>
          <w:szCs w:val="25"/>
          <w:lang w:val="en"/>
        </w:rPr>
      </w:pPr>
      <w:r w:rsidRPr="001E49E4">
        <w:rPr>
          <w:rFonts w:ascii="Tahoma" w:eastAsia="Times New Roman" w:hAnsi="Tahoma" w:cs="Tahoma"/>
          <w:b/>
          <w:bCs/>
          <w:color w:val="666666"/>
          <w:sz w:val="25"/>
          <w:szCs w:val="25"/>
          <w:lang w:val="en"/>
        </w:rPr>
        <w:t>Unit Record Data</w:t>
      </w:r>
    </w:p>
    <w:p w14:paraId="66765B69" w14:textId="28C33928" w:rsidR="001E49E4" w:rsidRPr="001E49E4" w:rsidRDefault="001E49E4" w:rsidP="001E49E4">
      <w:pPr>
        <w:spacing w:before="100" w:beforeAutospacing="1" w:after="100" w:afterAutospacing="1" w:line="336" w:lineRule="atLeast"/>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 xml:space="preserve">Survey returns were exported from Survey Monkey into an Excel spreadsheet and checked for </w:t>
      </w:r>
      <w:r w:rsidR="00732A41">
        <w:rPr>
          <w:rFonts w:ascii="Tahoma" w:eastAsia="Times New Roman" w:hAnsi="Tahoma" w:cs="Tahoma"/>
          <w:color w:val="666666"/>
          <w:sz w:val="18"/>
          <w:szCs w:val="18"/>
          <w:lang w:val="en"/>
        </w:rPr>
        <w:t xml:space="preserve">accuracy and </w:t>
      </w:r>
      <w:r w:rsidRPr="001E49E4">
        <w:rPr>
          <w:rFonts w:ascii="Tahoma" w:eastAsia="Times New Roman" w:hAnsi="Tahoma" w:cs="Tahoma"/>
          <w:color w:val="666666"/>
          <w:sz w:val="18"/>
          <w:szCs w:val="18"/>
          <w:lang w:val="en"/>
        </w:rPr>
        <w:t>consistency.</w:t>
      </w:r>
      <w:r w:rsidR="00732A41">
        <w:rPr>
          <w:rFonts w:ascii="Tahoma" w:eastAsia="Times New Roman" w:hAnsi="Tahoma" w:cs="Tahoma"/>
          <w:color w:val="666666"/>
          <w:sz w:val="18"/>
          <w:szCs w:val="18"/>
          <w:lang w:val="en"/>
        </w:rPr>
        <w:t xml:space="preserve"> A cleaning and coding tool was used to identify outliers and conduct derivation, category and logic </w:t>
      </w:r>
      <w:r w:rsidR="00732A41">
        <w:rPr>
          <w:rFonts w:ascii="Tahoma" w:eastAsia="Times New Roman" w:hAnsi="Tahoma" w:cs="Tahoma"/>
          <w:color w:val="666666"/>
          <w:sz w:val="18"/>
          <w:szCs w:val="18"/>
          <w:lang w:val="en"/>
        </w:rPr>
        <w:lastRenderedPageBreak/>
        <w:t xml:space="preserve">checks. </w:t>
      </w:r>
      <w:r w:rsidR="00A03C79">
        <w:rPr>
          <w:rFonts w:ascii="Tahoma" w:eastAsia="Times New Roman" w:hAnsi="Tahoma" w:cs="Tahoma"/>
          <w:color w:val="666666"/>
          <w:sz w:val="18"/>
          <w:szCs w:val="18"/>
          <w:lang w:val="en"/>
        </w:rPr>
        <w:t>In some cases, w</w:t>
      </w:r>
      <w:r w:rsidRPr="001E49E4">
        <w:rPr>
          <w:rFonts w:ascii="Tahoma" w:eastAsia="Times New Roman" w:hAnsi="Tahoma" w:cs="Tahoma"/>
          <w:color w:val="666666"/>
          <w:sz w:val="18"/>
          <w:szCs w:val="18"/>
          <w:lang w:val="en"/>
        </w:rPr>
        <w:t>here inconsistent response</w:t>
      </w:r>
      <w:r w:rsidR="00A03C79">
        <w:rPr>
          <w:rFonts w:ascii="Tahoma" w:eastAsia="Times New Roman" w:hAnsi="Tahoma" w:cs="Tahoma"/>
          <w:color w:val="666666"/>
          <w:sz w:val="18"/>
          <w:szCs w:val="18"/>
          <w:lang w:val="en"/>
        </w:rPr>
        <w:t>s</w:t>
      </w:r>
      <w:r w:rsidRPr="001E49E4">
        <w:rPr>
          <w:rFonts w:ascii="Tahoma" w:eastAsia="Times New Roman" w:hAnsi="Tahoma" w:cs="Tahoma"/>
          <w:color w:val="666666"/>
          <w:sz w:val="18"/>
          <w:szCs w:val="18"/>
          <w:lang w:val="en"/>
        </w:rPr>
        <w:t xml:space="preserve"> or incomplete data was identified, respondents were contacted to validate and where necessary adjust their returns. The raw survey data has been uploaded into a 201</w:t>
      </w:r>
      <w:r w:rsidR="00817F0D">
        <w:rPr>
          <w:rFonts w:ascii="Tahoma" w:eastAsia="Times New Roman" w:hAnsi="Tahoma" w:cs="Tahoma"/>
          <w:color w:val="666666"/>
          <w:sz w:val="18"/>
          <w:szCs w:val="18"/>
          <w:lang w:val="en"/>
        </w:rPr>
        <w:t>5</w:t>
      </w:r>
      <w:r w:rsidRPr="001E49E4">
        <w:rPr>
          <w:rFonts w:ascii="Tahoma" w:eastAsia="Times New Roman" w:hAnsi="Tahoma" w:cs="Tahoma"/>
          <w:color w:val="666666"/>
          <w:sz w:val="18"/>
          <w:szCs w:val="18"/>
          <w:lang w:val="en"/>
        </w:rPr>
        <w:t xml:space="preserve"> unit record data sheet and into the 2000-1</w:t>
      </w:r>
      <w:r w:rsidR="00817F0D">
        <w:rPr>
          <w:rFonts w:ascii="Tahoma" w:eastAsia="Times New Roman" w:hAnsi="Tahoma" w:cs="Tahoma"/>
          <w:color w:val="666666"/>
          <w:sz w:val="18"/>
          <w:szCs w:val="18"/>
          <w:lang w:val="en"/>
        </w:rPr>
        <w:t>5</w:t>
      </w:r>
      <w:r w:rsidRPr="001E49E4">
        <w:rPr>
          <w:rFonts w:ascii="Tahoma" w:eastAsia="Times New Roman" w:hAnsi="Tahoma" w:cs="Tahoma"/>
          <w:color w:val="666666"/>
          <w:sz w:val="18"/>
          <w:szCs w:val="18"/>
          <w:lang w:val="en"/>
        </w:rPr>
        <w:t xml:space="preserve"> data sheet. The reporting period covers the calendar year 201</w:t>
      </w:r>
      <w:r w:rsidR="00467AC8">
        <w:rPr>
          <w:rFonts w:ascii="Tahoma" w:eastAsia="Times New Roman" w:hAnsi="Tahoma" w:cs="Tahoma"/>
          <w:color w:val="666666"/>
          <w:sz w:val="18"/>
          <w:szCs w:val="18"/>
          <w:lang w:val="en"/>
        </w:rPr>
        <w:t>5</w:t>
      </w:r>
      <w:r w:rsidRPr="001E49E4">
        <w:rPr>
          <w:rFonts w:ascii="Tahoma" w:eastAsia="Times New Roman" w:hAnsi="Tahoma" w:cs="Tahoma"/>
          <w:color w:val="666666"/>
          <w:sz w:val="18"/>
          <w:szCs w:val="18"/>
          <w:lang w:val="en"/>
        </w:rPr>
        <w:t xml:space="preserve"> or financial year 201</w:t>
      </w:r>
      <w:r w:rsidR="00467AC8">
        <w:rPr>
          <w:rFonts w:ascii="Tahoma" w:eastAsia="Times New Roman" w:hAnsi="Tahoma" w:cs="Tahoma"/>
          <w:color w:val="666666"/>
          <w:sz w:val="18"/>
          <w:szCs w:val="18"/>
          <w:lang w:val="en"/>
        </w:rPr>
        <w:t>5</w:t>
      </w:r>
      <w:r w:rsidRPr="001E49E4">
        <w:rPr>
          <w:rFonts w:ascii="Tahoma" w:eastAsia="Times New Roman" w:hAnsi="Tahoma" w:cs="Tahoma"/>
          <w:color w:val="666666"/>
          <w:sz w:val="18"/>
          <w:szCs w:val="18"/>
          <w:lang w:val="en"/>
        </w:rPr>
        <w:t>/1</w:t>
      </w:r>
      <w:r w:rsidR="00467AC8">
        <w:rPr>
          <w:rFonts w:ascii="Tahoma" w:eastAsia="Times New Roman" w:hAnsi="Tahoma" w:cs="Tahoma"/>
          <w:color w:val="666666"/>
          <w:sz w:val="18"/>
          <w:szCs w:val="18"/>
          <w:lang w:val="en"/>
        </w:rPr>
        <w:t>6</w:t>
      </w:r>
      <w:r w:rsidRPr="001E49E4">
        <w:rPr>
          <w:rFonts w:ascii="Tahoma" w:eastAsia="Times New Roman" w:hAnsi="Tahoma" w:cs="Tahoma"/>
          <w:color w:val="666666"/>
          <w:sz w:val="18"/>
          <w:szCs w:val="18"/>
          <w:lang w:val="en"/>
        </w:rPr>
        <w:t xml:space="preserve">, depending on the institution’s reporting period.  Where an institution reported on a financial year basis, values were converted into a calendar year by averaging values reported on the financial years. All the dollar values reported in the unit record data are as reported for the relevant year. </w:t>
      </w:r>
    </w:p>
    <w:p w14:paraId="659DB551" w14:textId="77777777" w:rsidR="001E49E4" w:rsidRPr="001E49E4" w:rsidRDefault="001E49E4" w:rsidP="001E49E4">
      <w:pPr>
        <w:spacing w:before="100" w:beforeAutospacing="1" w:after="100" w:afterAutospacing="1" w:line="336" w:lineRule="atLeast"/>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For more information on the collection process including definition of questions, please refer to the NSRC 201</w:t>
      </w:r>
      <w:r w:rsidR="00904638">
        <w:rPr>
          <w:rFonts w:ascii="Tahoma" w:eastAsia="Times New Roman" w:hAnsi="Tahoma" w:cs="Tahoma"/>
          <w:color w:val="666666"/>
          <w:sz w:val="18"/>
          <w:szCs w:val="18"/>
          <w:lang w:val="en"/>
        </w:rPr>
        <w:t>5</w:t>
      </w:r>
      <w:r w:rsidRPr="001E49E4">
        <w:rPr>
          <w:rFonts w:ascii="Tahoma" w:eastAsia="Times New Roman" w:hAnsi="Tahoma" w:cs="Tahoma"/>
          <w:color w:val="666666"/>
          <w:sz w:val="18"/>
          <w:szCs w:val="18"/>
          <w:lang w:val="en"/>
        </w:rPr>
        <w:t xml:space="preserve"> Instructions and Definitions. </w:t>
      </w:r>
    </w:p>
    <w:p w14:paraId="6E41CD06" w14:textId="77777777" w:rsidR="001E49E4" w:rsidRPr="001E49E4" w:rsidRDefault="001E49E4" w:rsidP="001E49E4">
      <w:pPr>
        <w:spacing w:before="100" w:beforeAutospacing="1" w:after="100" w:afterAutospacing="1" w:line="288" w:lineRule="atLeast"/>
        <w:outlineLvl w:val="1"/>
        <w:rPr>
          <w:rFonts w:ascii="Tahoma" w:eastAsia="Times New Roman" w:hAnsi="Tahoma" w:cs="Tahoma"/>
          <w:b/>
          <w:bCs/>
          <w:color w:val="666666"/>
          <w:sz w:val="25"/>
          <w:szCs w:val="25"/>
          <w:lang w:val="en"/>
        </w:rPr>
      </w:pPr>
      <w:r w:rsidRPr="001E49E4">
        <w:rPr>
          <w:rFonts w:ascii="Tahoma" w:eastAsia="Times New Roman" w:hAnsi="Tahoma" w:cs="Tahoma"/>
          <w:b/>
          <w:bCs/>
          <w:color w:val="666666"/>
          <w:sz w:val="25"/>
          <w:szCs w:val="25"/>
          <w:lang w:val="en"/>
        </w:rPr>
        <w:t xml:space="preserve">Time series </w:t>
      </w:r>
    </w:p>
    <w:p w14:paraId="6D634EE5" w14:textId="77777777" w:rsidR="001E49E4" w:rsidRPr="001E49E4" w:rsidRDefault="00904638" w:rsidP="001E49E4">
      <w:pPr>
        <w:spacing w:before="100" w:beforeAutospacing="1" w:after="100" w:afterAutospacing="1" w:line="336" w:lineRule="atLeast"/>
        <w:rPr>
          <w:rFonts w:ascii="Tahoma" w:eastAsia="Times New Roman" w:hAnsi="Tahoma" w:cs="Tahoma"/>
          <w:color w:val="666666"/>
          <w:sz w:val="18"/>
          <w:szCs w:val="18"/>
          <w:lang w:val="en"/>
        </w:rPr>
      </w:pPr>
      <w:r>
        <w:rPr>
          <w:rFonts w:ascii="Tahoma" w:eastAsia="Times New Roman" w:hAnsi="Tahoma" w:cs="Tahoma"/>
          <w:color w:val="666666"/>
          <w:sz w:val="18"/>
          <w:szCs w:val="18"/>
          <w:lang w:val="en"/>
        </w:rPr>
        <w:t xml:space="preserve">Ten </w:t>
      </w:r>
      <w:r w:rsidR="001E49E4" w:rsidRPr="001E49E4">
        <w:rPr>
          <w:rFonts w:ascii="Tahoma" w:eastAsia="Times New Roman" w:hAnsi="Tahoma" w:cs="Tahoma"/>
          <w:color w:val="666666"/>
          <w:sz w:val="18"/>
          <w:szCs w:val="18"/>
          <w:lang w:val="en"/>
        </w:rPr>
        <w:t>metrics are included in the NSRC time series based on the 2014 NSRC data collection:</w:t>
      </w:r>
    </w:p>
    <w:p w14:paraId="15D6A0CE" w14:textId="77777777" w:rsidR="00904638" w:rsidRDefault="00904638" w:rsidP="001E49E4">
      <w:pPr>
        <w:numPr>
          <w:ilvl w:val="0"/>
          <w:numId w:val="2"/>
        </w:numPr>
        <w:spacing w:before="100" w:beforeAutospacing="1" w:after="100" w:afterAutospacing="1" w:line="240" w:lineRule="auto"/>
        <w:rPr>
          <w:rFonts w:ascii="Tahoma" w:eastAsia="Times New Roman" w:hAnsi="Tahoma" w:cs="Tahoma"/>
          <w:color w:val="666666"/>
          <w:sz w:val="18"/>
          <w:szCs w:val="18"/>
          <w:lang w:val="en"/>
        </w:rPr>
      </w:pPr>
      <w:r>
        <w:rPr>
          <w:rFonts w:ascii="Tahoma" w:eastAsia="Times New Roman" w:hAnsi="Tahoma" w:cs="Tahoma"/>
          <w:color w:val="666666"/>
          <w:sz w:val="18"/>
          <w:szCs w:val="18"/>
          <w:lang w:val="en"/>
        </w:rPr>
        <w:t xml:space="preserve">Dedicated </w:t>
      </w:r>
      <w:r w:rsidR="0017005B">
        <w:rPr>
          <w:rFonts w:ascii="Tahoma" w:eastAsia="Times New Roman" w:hAnsi="Tahoma" w:cs="Tahoma"/>
          <w:color w:val="666666"/>
          <w:sz w:val="18"/>
          <w:szCs w:val="18"/>
          <w:lang w:val="en"/>
        </w:rPr>
        <w:t>commercialisation staff</w:t>
      </w:r>
    </w:p>
    <w:p w14:paraId="65E3AAD1" w14:textId="77777777" w:rsidR="001E49E4" w:rsidRPr="001E49E4" w:rsidRDefault="001E49E4" w:rsidP="001E49E4">
      <w:pPr>
        <w:numPr>
          <w:ilvl w:val="0"/>
          <w:numId w:val="2"/>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Invention disclosures</w:t>
      </w:r>
    </w:p>
    <w:p w14:paraId="6A1D05AA" w14:textId="77777777" w:rsidR="001E49E4" w:rsidRPr="001E49E4" w:rsidRDefault="001E49E4" w:rsidP="001E49E4">
      <w:pPr>
        <w:numPr>
          <w:ilvl w:val="0"/>
          <w:numId w:val="2"/>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LOAs executed</w:t>
      </w:r>
    </w:p>
    <w:p w14:paraId="766F409E" w14:textId="77777777" w:rsidR="001E49E4" w:rsidRPr="001E49E4" w:rsidRDefault="001E49E4" w:rsidP="001E49E4">
      <w:pPr>
        <w:numPr>
          <w:ilvl w:val="0"/>
          <w:numId w:val="2"/>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LOAs yielding income</w:t>
      </w:r>
    </w:p>
    <w:p w14:paraId="250EE2E3" w14:textId="77777777" w:rsidR="001E49E4" w:rsidRPr="001E49E4" w:rsidRDefault="001E49E4" w:rsidP="001E49E4">
      <w:pPr>
        <w:numPr>
          <w:ilvl w:val="0"/>
          <w:numId w:val="2"/>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LOA gross income</w:t>
      </w:r>
    </w:p>
    <w:p w14:paraId="4722F11C" w14:textId="77777777" w:rsidR="001E49E4" w:rsidRPr="001E49E4" w:rsidRDefault="001E49E4" w:rsidP="001E49E4">
      <w:pPr>
        <w:numPr>
          <w:ilvl w:val="0"/>
          <w:numId w:val="2"/>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LOA income paid to others</w:t>
      </w:r>
    </w:p>
    <w:p w14:paraId="2288A66D" w14:textId="77777777" w:rsidR="001E49E4" w:rsidRPr="001E49E4" w:rsidRDefault="001E49E4" w:rsidP="001E49E4">
      <w:pPr>
        <w:numPr>
          <w:ilvl w:val="0"/>
          <w:numId w:val="2"/>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Start-up companies formed during the year</w:t>
      </w:r>
    </w:p>
    <w:p w14:paraId="6F65629C" w14:textId="77777777" w:rsidR="001E49E4" w:rsidRPr="001E49E4" w:rsidRDefault="001E49E4" w:rsidP="001E49E4">
      <w:pPr>
        <w:numPr>
          <w:ilvl w:val="0"/>
          <w:numId w:val="2"/>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Start-up companies operational at year end dependent on assignment of technology</w:t>
      </w:r>
    </w:p>
    <w:p w14:paraId="1F84F1A9" w14:textId="77777777" w:rsidR="001E49E4" w:rsidRPr="001E49E4" w:rsidRDefault="001E49E4" w:rsidP="001E49E4">
      <w:pPr>
        <w:numPr>
          <w:ilvl w:val="0"/>
          <w:numId w:val="2"/>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Start-up companies operational at year end with institutional equity stakes</w:t>
      </w:r>
    </w:p>
    <w:p w14:paraId="4A37A4F4" w14:textId="77777777" w:rsidR="001E49E4" w:rsidRPr="001E49E4" w:rsidRDefault="001E49E4" w:rsidP="001E49E4">
      <w:pPr>
        <w:numPr>
          <w:ilvl w:val="0"/>
          <w:numId w:val="2"/>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Value of equity holdings</w:t>
      </w:r>
    </w:p>
    <w:p w14:paraId="53C00632" w14:textId="77777777" w:rsidR="001E49E4" w:rsidRPr="001E49E4" w:rsidRDefault="001E49E4" w:rsidP="001E49E4">
      <w:pPr>
        <w:spacing w:before="100" w:beforeAutospacing="1" w:after="100" w:afterAutospacing="1" w:line="336" w:lineRule="atLeast"/>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The NSRC time series includes metrics that have remained consistent over the span of the data collection. For each metric, the unit record files from previous surveys were scrutinised and inconsistencies or errors corrected in consultation with the respondent. There were less metrics in the 201</w:t>
      </w:r>
      <w:r w:rsidR="006F04EC">
        <w:rPr>
          <w:rFonts w:ascii="Tahoma" w:eastAsia="Times New Roman" w:hAnsi="Tahoma" w:cs="Tahoma"/>
          <w:color w:val="666666"/>
          <w:sz w:val="18"/>
          <w:szCs w:val="18"/>
          <w:lang w:val="en"/>
        </w:rPr>
        <w:t>5</w:t>
      </w:r>
      <w:r w:rsidRPr="001E49E4">
        <w:rPr>
          <w:rFonts w:ascii="Tahoma" w:eastAsia="Times New Roman" w:hAnsi="Tahoma" w:cs="Tahoma"/>
          <w:color w:val="666666"/>
          <w:sz w:val="18"/>
          <w:szCs w:val="18"/>
          <w:lang w:val="en"/>
        </w:rPr>
        <w:t xml:space="preserve"> time series compared to the previous NSRC time series as patents data previously collected through the NSRC is now sourced from the IP Australia’s Analytics Hub.</w:t>
      </w:r>
      <w:r w:rsidR="006F04EC">
        <w:rPr>
          <w:rFonts w:ascii="Tahoma" w:eastAsia="Times New Roman" w:hAnsi="Tahoma" w:cs="Tahoma"/>
          <w:color w:val="666666"/>
          <w:sz w:val="18"/>
          <w:szCs w:val="18"/>
          <w:lang w:val="en"/>
        </w:rPr>
        <w:t xml:space="preserve"> However, the metric </w:t>
      </w:r>
      <w:r w:rsidR="00AA7113">
        <w:rPr>
          <w:rFonts w:ascii="Tahoma" w:eastAsia="Times New Roman" w:hAnsi="Tahoma" w:cs="Tahoma"/>
          <w:color w:val="666666"/>
          <w:sz w:val="18"/>
          <w:szCs w:val="18"/>
          <w:lang w:val="en"/>
        </w:rPr>
        <w:t xml:space="preserve">on </w:t>
      </w:r>
      <w:r w:rsidR="006F04EC">
        <w:rPr>
          <w:rFonts w:ascii="Tahoma" w:eastAsia="Times New Roman" w:hAnsi="Tahoma" w:cs="Tahoma"/>
          <w:color w:val="666666"/>
          <w:sz w:val="18"/>
          <w:szCs w:val="18"/>
          <w:lang w:val="en"/>
        </w:rPr>
        <w:t xml:space="preserve">dedicated commercialisation staff had been restored back in the time series dataset, with </w:t>
      </w:r>
      <w:r w:rsidR="00AA7113">
        <w:rPr>
          <w:rFonts w:ascii="Tahoma" w:eastAsia="Times New Roman" w:hAnsi="Tahoma" w:cs="Tahoma"/>
          <w:color w:val="666666"/>
          <w:sz w:val="18"/>
          <w:szCs w:val="18"/>
          <w:lang w:val="en"/>
        </w:rPr>
        <w:t xml:space="preserve">a </w:t>
      </w:r>
      <w:r w:rsidR="006F04EC">
        <w:rPr>
          <w:rFonts w:ascii="Tahoma" w:eastAsia="Times New Roman" w:hAnsi="Tahoma" w:cs="Tahoma"/>
          <w:color w:val="666666"/>
          <w:sz w:val="18"/>
          <w:szCs w:val="18"/>
          <w:lang w:val="en"/>
        </w:rPr>
        <w:t>definition</w:t>
      </w:r>
      <w:r w:rsidR="00AA7113">
        <w:rPr>
          <w:rFonts w:ascii="Tahoma" w:eastAsia="Times New Roman" w:hAnsi="Tahoma" w:cs="Tahoma"/>
          <w:color w:val="666666"/>
          <w:sz w:val="18"/>
          <w:szCs w:val="18"/>
          <w:lang w:val="en"/>
        </w:rPr>
        <w:t xml:space="preserve"> that is</w:t>
      </w:r>
      <w:r w:rsidR="006F04EC">
        <w:rPr>
          <w:rFonts w:ascii="Tahoma" w:eastAsia="Times New Roman" w:hAnsi="Tahoma" w:cs="Tahoma"/>
          <w:color w:val="666666"/>
          <w:sz w:val="18"/>
          <w:szCs w:val="18"/>
          <w:lang w:val="en"/>
        </w:rPr>
        <w:t xml:space="preserve"> consistent with the previous NSRC collections. </w:t>
      </w:r>
    </w:p>
    <w:p w14:paraId="08BA990A" w14:textId="12346D30" w:rsidR="001E49E4" w:rsidRPr="001E49E4" w:rsidRDefault="001E49E4" w:rsidP="001E49E4">
      <w:pPr>
        <w:spacing w:before="100" w:beforeAutospacing="1" w:after="100" w:afterAutospacing="1" w:line="336" w:lineRule="atLeast"/>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 xml:space="preserve">To be included in the time series, an institution must have a response rate of greater than or equal to 70% for the </w:t>
      </w:r>
      <w:r w:rsidR="00890C4E">
        <w:rPr>
          <w:rFonts w:ascii="Tahoma" w:eastAsia="Times New Roman" w:hAnsi="Tahoma" w:cs="Tahoma"/>
          <w:color w:val="666666"/>
          <w:sz w:val="18"/>
          <w:szCs w:val="18"/>
          <w:lang w:val="en"/>
        </w:rPr>
        <w:t>ten</w:t>
      </w:r>
      <w:r w:rsidRPr="001E49E4">
        <w:rPr>
          <w:rFonts w:ascii="Tahoma" w:eastAsia="Times New Roman" w:hAnsi="Tahoma" w:cs="Tahoma"/>
          <w:color w:val="666666"/>
          <w:sz w:val="18"/>
          <w:szCs w:val="18"/>
          <w:lang w:val="en"/>
        </w:rPr>
        <w:t xml:space="preserve"> metrics over 2000-1</w:t>
      </w:r>
      <w:r w:rsidR="005B349E">
        <w:rPr>
          <w:rFonts w:ascii="Tahoma" w:eastAsia="Times New Roman" w:hAnsi="Tahoma" w:cs="Tahoma"/>
          <w:color w:val="666666"/>
          <w:sz w:val="18"/>
          <w:szCs w:val="18"/>
          <w:lang w:val="en"/>
        </w:rPr>
        <w:t>5</w:t>
      </w:r>
      <w:r w:rsidRPr="001E49E4">
        <w:rPr>
          <w:rFonts w:ascii="Tahoma" w:eastAsia="Times New Roman" w:hAnsi="Tahoma" w:cs="Tahoma"/>
          <w:color w:val="666666"/>
          <w:sz w:val="18"/>
          <w:szCs w:val="18"/>
          <w:lang w:val="en"/>
        </w:rPr>
        <w:t>. Data coverage is calculated for each institution by counting the number of years for which a usable response had been provided. Blank, unknown and not applicable responses are not incorporated. The response count for each institution is then expressed as a percentage of the maximum possible count of 1</w:t>
      </w:r>
      <w:r w:rsidR="005B349E">
        <w:rPr>
          <w:rFonts w:ascii="Tahoma" w:eastAsia="Times New Roman" w:hAnsi="Tahoma" w:cs="Tahoma"/>
          <w:color w:val="666666"/>
          <w:sz w:val="18"/>
          <w:szCs w:val="18"/>
          <w:lang w:val="en"/>
        </w:rPr>
        <w:t>60</w:t>
      </w:r>
      <w:r w:rsidRPr="001E49E4">
        <w:rPr>
          <w:rFonts w:ascii="Tahoma" w:eastAsia="Times New Roman" w:hAnsi="Tahoma" w:cs="Tahoma"/>
          <w:color w:val="666666"/>
          <w:sz w:val="18"/>
          <w:szCs w:val="18"/>
          <w:lang w:val="en"/>
        </w:rPr>
        <w:t xml:space="preserve"> (that is, 1</w:t>
      </w:r>
      <w:r w:rsidR="005B349E">
        <w:rPr>
          <w:rFonts w:ascii="Tahoma" w:eastAsia="Times New Roman" w:hAnsi="Tahoma" w:cs="Tahoma"/>
          <w:color w:val="666666"/>
          <w:sz w:val="18"/>
          <w:szCs w:val="18"/>
          <w:lang w:val="en"/>
        </w:rPr>
        <w:t>6</w:t>
      </w:r>
      <w:r w:rsidRPr="001E49E4">
        <w:rPr>
          <w:rFonts w:ascii="Tahoma" w:eastAsia="Times New Roman" w:hAnsi="Tahoma" w:cs="Tahoma"/>
          <w:color w:val="666666"/>
          <w:sz w:val="18"/>
          <w:szCs w:val="18"/>
          <w:lang w:val="en"/>
        </w:rPr>
        <w:t xml:space="preserve"> years of usable data multiplied by </w:t>
      </w:r>
      <w:r w:rsidR="005B349E">
        <w:rPr>
          <w:rFonts w:ascii="Tahoma" w:eastAsia="Times New Roman" w:hAnsi="Tahoma" w:cs="Tahoma"/>
          <w:color w:val="666666"/>
          <w:sz w:val="18"/>
          <w:szCs w:val="18"/>
          <w:lang w:val="en"/>
        </w:rPr>
        <w:t>ten</w:t>
      </w:r>
      <w:r w:rsidRPr="001E49E4">
        <w:rPr>
          <w:rFonts w:ascii="Tahoma" w:eastAsia="Times New Roman" w:hAnsi="Tahoma" w:cs="Tahoma"/>
          <w:color w:val="666666"/>
          <w:sz w:val="18"/>
          <w:szCs w:val="18"/>
          <w:lang w:val="en"/>
        </w:rPr>
        <w:t xml:space="preserve"> metrics). For example, if an institution did not respond for the year 2000, but responded in the years 2001-1</w:t>
      </w:r>
      <w:r w:rsidR="005B349E">
        <w:rPr>
          <w:rFonts w:ascii="Tahoma" w:eastAsia="Times New Roman" w:hAnsi="Tahoma" w:cs="Tahoma"/>
          <w:color w:val="666666"/>
          <w:sz w:val="18"/>
          <w:szCs w:val="18"/>
          <w:lang w:val="en"/>
        </w:rPr>
        <w:t>5</w:t>
      </w:r>
      <w:r w:rsidRPr="001E49E4">
        <w:rPr>
          <w:rFonts w:ascii="Tahoma" w:eastAsia="Times New Roman" w:hAnsi="Tahoma" w:cs="Tahoma"/>
          <w:color w:val="666666"/>
          <w:sz w:val="18"/>
          <w:szCs w:val="18"/>
          <w:lang w:val="en"/>
        </w:rPr>
        <w:t xml:space="preserve"> to a sufficient number of questions to make the 2000-1</w:t>
      </w:r>
      <w:r w:rsidR="005B349E">
        <w:rPr>
          <w:rFonts w:ascii="Tahoma" w:eastAsia="Times New Roman" w:hAnsi="Tahoma" w:cs="Tahoma"/>
          <w:color w:val="666666"/>
          <w:sz w:val="18"/>
          <w:szCs w:val="18"/>
          <w:lang w:val="en"/>
        </w:rPr>
        <w:t>5</w:t>
      </w:r>
      <w:r w:rsidRPr="001E49E4">
        <w:rPr>
          <w:rFonts w:ascii="Tahoma" w:eastAsia="Times New Roman" w:hAnsi="Tahoma" w:cs="Tahoma"/>
          <w:color w:val="666666"/>
          <w:sz w:val="18"/>
          <w:szCs w:val="18"/>
          <w:lang w:val="en"/>
        </w:rPr>
        <w:t xml:space="preserve"> overall response rate equal or greater than 70%, the institution was then included in the time series. This means that the time series cohort and values vary in every NSRC data release. The 5</w:t>
      </w:r>
      <w:r w:rsidR="00213C88">
        <w:rPr>
          <w:rFonts w:ascii="Tahoma" w:eastAsia="Times New Roman" w:hAnsi="Tahoma" w:cs="Tahoma"/>
          <w:color w:val="666666"/>
          <w:sz w:val="18"/>
          <w:szCs w:val="18"/>
          <w:lang w:val="en"/>
        </w:rPr>
        <w:t xml:space="preserve">5 </w:t>
      </w:r>
      <w:r w:rsidRPr="001E49E4">
        <w:rPr>
          <w:rFonts w:ascii="Tahoma" w:eastAsia="Times New Roman" w:hAnsi="Tahoma" w:cs="Tahoma"/>
          <w:color w:val="666666"/>
          <w:sz w:val="18"/>
          <w:szCs w:val="18"/>
          <w:lang w:val="en"/>
        </w:rPr>
        <w:t xml:space="preserve">organisations </w:t>
      </w:r>
      <w:r w:rsidR="005B349E">
        <w:rPr>
          <w:rFonts w:ascii="Tahoma" w:eastAsia="Times New Roman" w:hAnsi="Tahoma" w:cs="Tahoma"/>
          <w:color w:val="666666"/>
          <w:sz w:val="18"/>
          <w:szCs w:val="18"/>
          <w:lang w:val="en"/>
        </w:rPr>
        <w:t xml:space="preserve">are </w:t>
      </w:r>
      <w:r w:rsidRPr="001E49E4">
        <w:rPr>
          <w:rFonts w:ascii="Tahoma" w:eastAsia="Times New Roman" w:hAnsi="Tahoma" w:cs="Tahoma"/>
          <w:color w:val="666666"/>
          <w:sz w:val="18"/>
          <w:szCs w:val="18"/>
          <w:lang w:val="en"/>
        </w:rPr>
        <w:t>included in the 201</w:t>
      </w:r>
      <w:r w:rsidR="005B349E">
        <w:rPr>
          <w:rFonts w:ascii="Tahoma" w:eastAsia="Times New Roman" w:hAnsi="Tahoma" w:cs="Tahoma"/>
          <w:color w:val="666666"/>
          <w:sz w:val="18"/>
          <w:szCs w:val="18"/>
          <w:lang w:val="en"/>
        </w:rPr>
        <w:t>5</w:t>
      </w:r>
      <w:r w:rsidR="00AA7113">
        <w:rPr>
          <w:rFonts w:ascii="Tahoma" w:eastAsia="Times New Roman" w:hAnsi="Tahoma" w:cs="Tahoma"/>
          <w:color w:val="666666"/>
          <w:sz w:val="18"/>
          <w:szCs w:val="18"/>
          <w:lang w:val="en"/>
        </w:rPr>
        <w:t xml:space="preserve"> </w:t>
      </w:r>
      <w:r w:rsidRPr="008304A2">
        <w:rPr>
          <w:rFonts w:ascii="Tahoma" w:eastAsia="Times New Roman" w:hAnsi="Tahoma" w:cs="Tahoma"/>
          <w:color w:val="666666"/>
          <w:sz w:val="18"/>
          <w:szCs w:val="18"/>
          <w:highlight w:val="yellow"/>
          <w:lang w:val="en"/>
        </w:rPr>
        <w:t xml:space="preserve">NSRC </w:t>
      </w:r>
      <w:r w:rsidR="005B349E" w:rsidRPr="008304A2">
        <w:rPr>
          <w:rFonts w:ascii="Tahoma" w:eastAsia="Times New Roman" w:hAnsi="Tahoma" w:cs="Tahoma"/>
          <w:color w:val="666666"/>
          <w:sz w:val="18"/>
          <w:szCs w:val="18"/>
          <w:highlight w:val="yellow"/>
          <w:lang w:val="en"/>
        </w:rPr>
        <w:t>T</w:t>
      </w:r>
      <w:r w:rsidRPr="008304A2">
        <w:rPr>
          <w:rFonts w:ascii="Tahoma" w:eastAsia="Times New Roman" w:hAnsi="Tahoma" w:cs="Tahoma"/>
          <w:color w:val="666666"/>
          <w:sz w:val="18"/>
          <w:szCs w:val="18"/>
          <w:highlight w:val="yellow"/>
          <w:lang w:val="en"/>
        </w:rPr>
        <w:t xml:space="preserve">ime </w:t>
      </w:r>
      <w:r w:rsidR="005B349E" w:rsidRPr="008304A2">
        <w:rPr>
          <w:rFonts w:ascii="Tahoma" w:eastAsia="Times New Roman" w:hAnsi="Tahoma" w:cs="Tahoma"/>
          <w:color w:val="666666"/>
          <w:sz w:val="18"/>
          <w:szCs w:val="18"/>
          <w:highlight w:val="yellow"/>
          <w:lang w:val="en"/>
        </w:rPr>
        <w:t>S</w:t>
      </w:r>
      <w:r w:rsidRPr="008304A2">
        <w:rPr>
          <w:rFonts w:ascii="Tahoma" w:eastAsia="Times New Roman" w:hAnsi="Tahoma" w:cs="Tahoma"/>
          <w:color w:val="666666"/>
          <w:sz w:val="18"/>
          <w:szCs w:val="18"/>
          <w:highlight w:val="yellow"/>
          <w:lang w:val="en"/>
        </w:rPr>
        <w:t xml:space="preserve">eries </w:t>
      </w:r>
      <w:r w:rsidR="005B349E" w:rsidRPr="008304A2">
        <w:rPr>
          <w:rFonts w:ascii="Tahoma" w:eastAsia="Times New Roman" w:hAnsi="Tahoma" w:cs="Tahoma"/>
          <w:color w:val="666666"/>
          <w:sz w:val="18"/>
          <w:szCs w:val="18"/>
          <w:highlight w:val="yellow"/>
          <w:lang w:val="en"/>
        </w:rPr>
        <w:t>C</w:t>
      </w:r>
      <w:r w:rsidRPr="008304A2">
        <w:rPr>
          <w:rFonts w:ascii="Tahoma" w:eastAsia="Times New Roman" w:hAnsi="Tahoma" w:cs="Tahoma"/>
          <w:color w:val="666666"/>
          <w:sz w:val="18"/>
          <w:szCs w:val="18"/>
          <w:highlight w:val="yellow"/>
          <w:lang w:val="en"/>
        </w:rPr>
        <w:t>ohort</w:t>
      </w:r>
      <w:r w:rsidR="00A03C79">
        <w:rPr>
          <w:rFonts w:ascii="Tahoma" w:eastAsia="Times New Roman" w:hAnsi="Tahoma" w:cs="Tahoma"/>
          <w:color w:val="666666"/>
          <w:sz w:val="18"/>
          <w:szCs w:val="18"/>
          <w:lang w:val="en"/>
        </w:rPr>
        <w:t xml:space="preserve"> </w:t>
      </w:r>
      <w:r w:rsidR="00BD2C05" w:rsidRPr="008304A2">
        <w:rPr>
          <w:rFonts w:ascii="Tahoma" w:eastAsia="Times New Roman" w:hAnsi="Tahoma" w:cs="Tahoma"/>
          <w:color w:val="666666"/>
          <w:sz w:val="18"/>
          <w:szCs w:val="18"/>
          <w:highlight w:val="yellow"/>
          <w:lang w:val="en"/>
        </w:rPr>
        <w:t>(please provide link</w:t>
      </w:r>
      <w:r w:rsidR="00BD2C05">
        <w:rPr>
          <w:rFonts w:ascii="Tahoma" w:eastAsia="Times New Roman" w:hAnsi="Tahoma" w:cs="Tahoma"/>
          <w:color w:val="666666"/>
          <w:sz w:val="18"/>
          <w:szCs w:val="18"/>
          <w:lang w:val="en"/>
        </w:rPr>
        <w:t>)</w:t>
      </w:r>
      <w:r w:rsidR="005B349E">
        <w:rPr>
          <w:rFonts w:ascii="Tahoma" w:eastAsia="Times New Roman" w:hAnsi="Tahoma" w:cs="Tahoma"/>
          <w:color w:val="666666"/>
          <w:sz w:val="18"/>
          <w:szCs w:val="18"/>
          <w:lang w:val="en"/>
        </w:rPr>
        <w:t>.</w:t>
      </w:r>
      <w:r w:rsidRPr="001E49E4">
        <w:rPr>
          <w:rFonts w:ascii="Tahoma" w:eastAsia="Times New Roman" w:hAnsi="Tahoma" w:cs="Tahoma"/>
          <w:color w:val="666666"/>
          <w:sz w:val="18"/>
          <w:szCs w:val="18"/>
          <w:lang w:val="en"/>
        </w:rPr>
        <w:t xml:space="preserve"> The time series dataset for the 201</w:t>
      </w:r>
      <w:r w:rsidR="003076A6">
        <w:rPr>
          <w:rFonts w:ascii="Tahoma" w:eastAsia="Times New Roman" w:hAnsi="Tahoma" w:cs="Tahoma"/>
          <w:color w:val="666666"/>
          <w:sz w:val="18"/>
          <w:szCs w:val="18"/>
          <w:lang w:val="en"/>
        </w:rPr>
        <w:t>5</w:t>
      </w:r>
      <w:r w:rsidRPr="001E49E4">
        <w:rPr>
          <w:rFonts w:ascii="Tahoma" w:eastAsia="Times New Roman" w:hAnsi="Tahoma" w:cs="Tahoma"/>
          <w:color w:val="666666"/>
          <w:sz w:val="18"/>
          <w:szCs w:val="18"/>
          <w:lang w:val="en"/>
        </w:rPr>
        <w:t xml:space="preserve"> NSRC data collection will be available for all </w:t>
      </w:r>
      <w:r w:rsidRPr="001E49E4">
        <w:rPr>
          <w:rFonts w:ascii="Tahoma" w:eastAsia="Times New Roman" w:hAnsi="Tahoma" w:cs="Tahoma"/>
          <w:color w:val="666666"/>
          <w:sz w:val="18"/>
          <w:szCs w:val="18"/>
          <w:lang w:val="en"/>
        </w:rPr>
        <w:lastRenderedPageBreak/>
        <w:t>users.  A summary of time series metrics for 201</w:t>
      </w:r>
      <w:r w:rsidR="003076A6">
        <w:rPr>
          <w:rFonts w:ascii="Tahoma" w:eastAsia="Times New Roman" w:hAnsi="Tahoma" w:cs="Tahoma"/>
          <w:color w:val="666666"/>
          <w:sz w:val="18"/>
          <w:szCs w:val="18"/>
          <w:lang w:val="en"/>
        </w:rPr>
        <w:t>5</w:t>
      </w:r>
      <w:r w:rsidRPr="001E49E4">
        <w:rPr>
          <w:rFonts w:ascii="Tahoma" w:eastAsia="Times New Roman" w:hAnsi="Tahoma" w:cs="Tahoma"/>
          <w:color w:val="666666"/>
          <w:sz w:val="18"/>
          <w:szCs w:val="18"/>
          <w:lang w:val="en"/>
        </w:rPr>
        <w:t xml:space="preserve"> NSRC data collection will again be published.  Financial data in the time series table has been adjusted using the 201</w:t>
      </w:r>
      <w:r w:rsidR="003076A6">
        <w:rPr>
          <w:rFonts w:ascii="Tahoma" w:eastAsia="Times New Roman" w:hAnsi="Tahoma" w:cs="Tahoma"/>
          <w:color w:val="666666"/>
          <w:sz w:val="18"/>
          <w:szCs w:val="18"/>
          <w:lang w:val="en"/>
        </w:rPr>
        <w:t>5</w:t>
      </w:r>
      <w:r w:rsidRPr="001E49E4">
        <w:rPr>
          <w:rFonts w:ascii="Tahoma" w:eastAsia="Times New Roman" w:hAnsi="Tahoma" w:cs="Tahoma"/>
          <w:color w:val="666666"/>
          <w:sz w:val="18"/>
          <w:szCs w:val="18"/>
          <w:lang w:val="en"/>
        </w:rPr>
        <w:t xml:space="preserve"> </w:t>
      </w:r>
      <w:r w:rsidR="002B1E5B">
        <w:rPr>
          <w:rFonts w:ascii="Tahoma" w:eastAsia="Times New Roman" w:hAnsi="Tahoma" w:cs="Tahoma"/>
          <w:color w:val="666666"/>
          <w:sz w:val="18"/>
          <w:szCs w:val="18"/>
          <w:lang w:val="en"/>
        </w:rPr>
        <w:t>implicit price deflators</w:t>
      </w:r>
      <w:r w:rsidRPr="001E49E4">
        <w:rPr>
          <w:rFonts w:ascii="Tahoma" w:eastAsia="Times New Roman" w:hAnsi="Tahoma" w:cs="Tahoma"/>
          <w:color w:val="666666"/>
          <w:sz w:val="18"/>
          <w:szCs w:val="18"/>
          <w:lang w:val="en"/>
        </w:rPr>
        <w:t>.</w:t>
      </w:r>
      <w:bookmarkStart w:id="2" w:name="_ftnref2"/>
      <w:r w:rsidR="002B1E5B">
        <w:rPr>
          <w:rStyle w:val="FootnoteReference"/>
          <w:rFonts w:ascii="Tahoma" w:eastAsia="Times New Roman" w:hAnsi="Tahoma" w:cs="Tahoma"/>
          <w:color w:val="666666"/>
          <w:sz w:val="18"/>
          <w:szCs w:val="18"/>
          <w:lang w:val="en"/>
        </w:rPr>
        <w:footnoteReference w:id="1"/>
      </w:r>
      <w:r w:rsidR="002B1E5B" w:rsidRPr="001E49E4" w:rsidDel="002B1E5B">
        <w:rPr>
          <w:rFonts w:ascii="Tahoma" w:eastAsia="Times New Roman" w:hAnsi="Tahoma" w:cs="Tahoma"/>
          <w:color w:val="666666"/>
          <w:sz w:val="18"/>
          <w:szCs w:val="18"/>
          <w:lang w:val="en"/>
        </w:rPr>
        <w:t xml:space="preserve"> </w:t>
      </w:r>
      <w:bookmarkEnd w:id="2"/>
    </w:p>
    <w:p w14:paraId="798DC52F" w14:textId="77777777" w:rsidR="001E49E4" w:rsidRPr="001E49E4" w:rsidRDefault="001E49E4" w:rsidP="00153AA8">
      <w:pPr>
        <w:spacing w:before="100" w:beforeAutospacing="1" w:after="100" w:afterAutospacing="1" w:line="336" w:lineRule="atLeast"/>
        <w:rPr>
          <w:rFonts w:ascii="Tahoma" w:eastAsia="Times New Roman" w:hAnsi="Tahoma" w:cs="Tahoma"/>
          <w:b/>
          <w:bCs/>
          <w:color w:val="666666"/>
          <w:kern w:val="36"/>
          <w:sz w:val="36"/>
          <w:szCs w:val="36"/>
          <w:lang w:val="en"/>
        </w:rPr>
      </w:pPr>
      <w:r w:rsidRPr="001E49E4">
        <w:rPr>
          <w:rFonts w:ascii="Tahoma" w:eastAsia="Times New Roman" w:hAnsi="Tahoma" w:cs="Tahoma"/>
          <w:b/>
          <w:bCs/>
          <w:color w:val="666666"/>
          <w:kern w:val="36"/>
          <w:sz w:val="36"/>
          <w:szCs w:val="36"/>
          <w:lang w:val="en"/>
        </w:rPr>
        <w:t>International</w:t>
      </w:r>
    </w:p>
    <w:p w14:paraId="4ED290E3" w14:textId="37B67721" w:rsidR="001E49E4" w:rsidRPr="001E49E4" w:rsidRDefault="001E49E4" w:rsidP="001E49E4">
      <w:pPr>
        <w:spacing w:before="100" w:beforeAutospacing="1" w:after="100" w:afterAutospacing="1" w:line="336" w:lineRule="atLeast"/>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The NSRC continues to benchmark Australia’s performance internationally. In 201</w:t>
      </w:r>
      <w:r w:rsidR="006F04EC">
        <w:rPr>
          <w:rFonts w:ascii="Tahoma" w:eastAsia="Times New Roman" w:hAnsi="Tahoma" w:cs="Tahoma"/>
          <w:color w:val="666666"/>
          <w:sz w:val="18"/>
          <w:szCs w:val="18"/>
          <w:lang w:val="en"/>
        </w:rPr>
        <w:t>5</w:t>
      </w:r>
      <w:r w:rsidRPr="001E49E4">
        <w:rPr>
          <w:rFonts w:ascii="Tahoma" w:eastAsia="Times New Roman" w:hAnsi="Tahoma" w:cs="Tahoma"/>
          <w:color w:val="666666"/>
          <w:sz w:val="18"/>
          <w:szCs w:val="18"/>
          <w:lang w:val="en"/>
        </w:rPr>
        <w:t>, data was available for benchmarking with US, Canada, the UK and, Israel. Australia had fewer metrics available for international data comparisons in 201</w:t>
      </w:r>
      <w:r w:rsidR="000D658D">
        <w:rPr>
          <w:rFonts w:ascii="Tahoma" w:eastAsia="Times New Roman" w:hAnsi="Tahoma" w:cs="Tahoma"/>
          <w:color w:val="666666"/>
          <w:sz w:val="18"/>
          <w:szCs w:val="18"/>
          <w:lang w:val="en"/>
        </w:rPr>
        <w:t>5</w:t>
      </w:r>
      <w:r w:rsidRPr="001E49E4">
        <w:rPr>
          <w:rFonts w:ascii="Tahoma" w:eastAsia="Times New Roman" w:hAnsi="Tahoma" w:cs="Tahoma"/>
          <w:color w:val="666666"/>
          <w:sz w:val="18"/>
          <w:szCs w:val="18"/>
          <w:lang w:val="en"/>
        </w:rPr>
        <w:t xml:space="preserve"> compared to previous years because patent data </w:t>
      </w:r>
      <w:r w:rsidR="000D658D">
        <w:rPr>
          <w:rFonts w:ascii="Tahoma" w:eastAsia="Times New Roman" w:hAnsi="Tahoma" w:cs="Tahoma"/>
          <w:color w:val="666666"/>
          <w:sz w:val="18"/>
          <w:szCs w:val="18"/>
          <w:lang w:val="en"/>
        </w:rPr>
        <w:t xml:space="preserve">is now </w:t>
      </w:r>
      <w:r w:rsidRPr="001E49E4">
        <w:rPr>
          <w:rFonts w:ascii="Tahoma" w:eastAsia="Times New Roman" w:hAnsi="Tahoma" w:cs="Tahoma"/>
          <w:color w:val="666666"/>
          <w:sz w:val="18"/>
          <w:szCs w:val="18"/>
          <w:lang w:val="en"/>
        </w:rPr>
        <w:t xml:space="preserve">collected </w:t>
      </w:r>
      <w:r w:rsidR="000D658D">
        <w:rPr>
          <w:rFonts w:ascii="Tahoma" w:eastAsia="Times New Roman" w:hAnsi="Tahoma" w:cs="Tahoma"/>
          <w:color w:val="666666"/>
          <w:sz w:val="18"/>
          <w:szCs w:val="18"/>
          <w:lang w:val="en"/>
        </w:rPr>
        <w:t xml:space="preserve">through </w:t>
      </w:r>
      <w:r w:rsidRPr="001E49E4">
        <w:rPr>
          <w:rFonts w:ascii="Tahoma" w:eastAsia="Times New Roman" w:hAnsi="Tahoma" w:cs="Tahoma"/>
          <w:color w:val="666666"/>
          <w:sz w:val="18"/>
          <w:szCs w:val="18"/>
          <w:lang w:val="en"/>
        </w:rPr>
        <w:t xml:space="preserve">IP Australia’s Analytics Hub.  </w:t>
      </w:r>
      <w:r w:rsidR="000D658D">
        <w:rPr>
          <w:rFonts w:ascii="Tahoma" w:eastAsia="Times New Roman" w:hAnsi="Tahoma" w:cs="Tahoma"/>
          <w:color w:val="666666"/>
          <w:sz w:val="18"/>
          <w:szCs w:val="18"/>
          <w:lang w:val="en"/>
        </w:rPr>
        <w:t xml:space="preserve">However, </w:t>
      </w:r>
      <w:r w:rsidR="00AA7113">
        <w:rPr>
          <w:rFonts w:ascii="Tahoma" w:eastAsia="Times New Roman" w:hAnsi="Tahoma" w:cs="Tahoma"/>
          <w:color w:val="666666"/>
          <w:sz w:val="18"/>
          <w:szCs w:val="18"/>
          <w:lang w:val="en"/>
        </w:rPr>
        <w:t xml:space="preserve">Australia </w:t>
      </w:r>
      <w:r w:rsidR="000D658D">
        <w:rPr>
          <w:rFonts w:ascii="Tahoma" w:eastAsia="Times New Roman" w:hAnsi="Tahoma" w:cs="Tahoma"/>
          <w:color w:val="666666"/>
          <w:sz w:val="18"/>
          <w:szCs w:val="18"/>
          <w:lang w:val="en"/>
        </w:rPr>
        <w:t>was again able to include the total number of research commercialisation staff</w:t>
      </w:r>
      <w:r w:rsidR="00AA7113">
        <w:rPr>
          <w:rFonts w:ascii="Tahoma" w:eastAsia="Times New Roman" w:hAnsi="Tahoma" w:cs="Tahoma"/>
          <w:color w:val="666666"/>
          <w:sz w:val="18"/>
          <w:szCs w:val="18"/>
          <w:lang w:val="en"/>
        </w:rPr>
        <w:t xml:space="preserve"> in the 2015 international comparisons</w:t>
      </w:r>
      <w:r w:rsidR="000D658D">
        <w:rPr>
          <w:rFonts w:ascii="Tahoma" w:eastAsia="Times New Roman" w:hAnsi="Tahoma" w:cs="Tahoma"/>
          <w:color w:val="666666"/>
          <w:sz w:val="18"/>
          <w:szCs w:val="18"/>
          <w:lang w:val="en"/>
        </w:rPr>
        <w:t xml:space="preserve">. </w:t>
      </w:r>
      <w:r w:rsidRPr="001E49E4">
        <w:rPr>
          <w:rFonts w:ascii="Tahoma" w:eastAsia="Times New Roman" w:hAnsi="Tahoma" w:cs="Tahoma"/>
          <w:color w:val="666666"/>
          <w:sz w:val="18"/>
          <w:szCs w:val="18"/>
          <w:lang w:val="en"/>
        </w:rPr>
        <w:t xml:space="preserve">The metrics </w:t>
      </w:r>
      <w:r w:rsidR="000D658D">
        <w:rPr>
          <w:rFonts w:ascii="Tahoma" w:eastAsia="Times New Roman" w:hAnsi="Tahoma" w:cs="Tahoma"/>
          <w:color w:val="666666"/>
          <w:sz w:val="18"/>
          <w:szCs w:val="18"/>
          <w:lang w:val="en"/>
        </w:rPr>
        <w:t xml:space="preserve">used for international comparisons </w:t>
      </w:r>
      <w:r w:rsidRPr="001E49E4">
        <w:rPr>
          <w:rFonts w:ascii="Tahoma" w:eastAsia="Times New Roman" w:hAnsi="Tahoma" w:cs="Tahoma"/>
          <w:color w:val="666666"/>
          <w:sz w:val="18"/>
          <w:szCs w:val="18"/>
          <w:lang w:val="en"/>
        </w:rPr>
        <w:t xml:space="preserve">are: </w:t>
      </w:r>
      <w:r w:rsidR="000D658D">
        <w:rPr>
          <w:rFonts w:ascii="Tahoma" w:eastAsia="Times New Roman" w:hAnsi="Tahoma" w:cs="Tahoma"/>
          <w:color w:val="666666"/>
          <w:sz w:val="18"/>
          <w:szCs w:val="18"/>
          <w:lang w:val="en"/>
        </w:rPr>
        <w:t xml:space="preserve">total number of commercialisation staff, </w:t>
      </w:r>
      <w:r w:rsidRPr="001E49E4">
        <w:rPr>
          <w:rFonts w:ascii="Tahoma" w:eastAsia="Times New Roman" w:hAnsi="Tahoma" w:cs="Tahoma"/>
          <w:color w:val="666666"/>
          <w:sz w:val="18"/>
          <w:szCs w:val="18"/>
          <w:lang w:val="en"/>
        </w:rPr>
        <w:t>number of invention disclosures per USD 100m research expenditure, number of LOA’s executed per USD 100m research expenditure, ratio of LOA income to total research expenditure (%)</w:t>
      </w:r>
      <w:r w:rsidR="000D658D">
        <w:rPr>
          <w:rFonts w:ascii="Tahoma" w:eastAsia="Times New Roman" w:hAnsi="Tahoma" w:cs="Tahoma"/>
          <w:color w:val="666666"/>
          <w:sz w:val="18"/>
          <w:szCs w:val="18"/>
          <w:lang w:val="en"/>
        </w:rPr>
        <w:t>,</w:t>
      </w:r>
      <w:r w:rsidRPr="001E49E4">
        <w:rPr>
          <w:rFonts w:ascii="Tahoma" w:eastAsia="Times New Roman" w:hAnsi="Tahoma" w:cs="Tahoma"/>
          <w:color w:val="666666"/>
          <w:sz w:val="18"/>
          <w:szCs w:val="18"/>
          <w:lang w:val="en"/>
        </w:rPr>
        <w:t xml:space="preserve"> and </w:t>
      </w:r>
      <w:r w:rsidR="000D658D">
        <w:rPr>
          <w:rFonts w:ascii="Tahoma" w:eastAsia="Times New Roman" w:hAnsi="Tahoma" w:cs="Tahoma"/>
          <w:color w:val="666666"/>
          <w:sz w:val="18"/>
          <w:szCs w:val="18"/>
          <w:lang w:val="en"/>
        </w:rPr>
        <w:t xml:space="preserve">the </w:t>
      </w:r>
      <w:r w:rsidRPr="001E49E4">
        <w:rPr>
          <w:rFonts w:ascii="Tahoma" w:eastAsia="Times New Roman" w:hAnsi="Tahoma" w:cs="Tahoma"/>
          <w:color w:val="666666"/>
          <w:sz w:val="18"/>
          <w:szCs w:val="18"/>
          <w:lang w:val="en"/>
        </w:rPr>
        <w:t xml:space="preserve">number of start-up company formed per USD 100m research expenditure.  </w:t>
      </w:r>
      <w:r w:rsidRPr="001E49E4">
        <w:rPr>
          <w:rFonts w:ascii="Tahoma" w:eastAsia="Times New Roman" w:hAnsi="Tahoma" w:cs="Tahoma"/>
          <w:color w:val="666666"/>
          <w:sz w:val="18"/>
          <w:szCs w:val="18"/>
          <w:lang w:val="en"/>
        </w:rPr>
        <w:br/>
        <w:t>Comparative data is drawn from the following sources:</w:t>
      </w:r>
    </w:p>
    <w:p w14:paraId="7F0D3532" w14:textId="77777777" w:rsidR="001E49E4" w:rsidRPr="001E49E4" w:rsidRDefault="001E49E4" w:rsidP="001E49E4">
      <w:pPr>
        <w:numPr>
          <w:ilvl w:val="0"/>
          <w:numId w:val="3"/>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National Survey of Research Commercialisation (2004 -201</w:t>
      </w:r>
      <w:r w:rsidR="000D658D">
        <w:rPr>
          <w:rFonts w:ascii="Tahoma" w:eastAsia="Times New Roman" w:hAnsi="Tahoma" w:cs="Tahoma"/>
          <w:color w:val="666666"/>
          <w:sz w:val="18"/>
          <w:szCs w:val="18"/>
          <w:lang w:val="en"/>
        </w:rPr>
        <w:t>5</w:t>
      </w:r>
      <w:r w:rsidRPr="001E49E4">
        <w:rPr>
          <w:rFonts w:ascii="Tahoma" w:eastAsia="Times New Roman" w:hAnsi="Tahoma" w:cs="Tahoma"/>
          <w:color w:val="666666"/>
          <w:sz w:val="18"/>
          <w:szCs w:val="18"/>
          <w:lang w:val="en"/>
        </w:rPr>
        <w:t xml:space="preserve">) </w:t>
      </w:r>
    </w:p>
    <w:p w14:paraId="38BEAC1C" w14:textId="77777777" w:rsidR="001E49E4" w:rsidRPr="001E49E4" w:rsidRDefault="001E49E4" w:rsidP="001E49E4">
      <w:pPr>
        <w:numPr>
          <w:ilvl w:val="0"/>
          <w:numId w:val="3"/>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 xml:space="preserve">Statistics Access for Tech Transfer (STATT) online database for Canada and the US (2004-2014) </w:t>
      </w:r>
    </w:p>
    <w:p w14:paraId="05DD8C36" w14:textId="77777777" w:rsidR="001E49E4" w:rsidRPr="001E49E4" w:rsidRDefault="001E49E4" w:rsidP="001E49E4">
      <w:pPr>
        <w:numPr>
          <w:ilvl w:val="0"/>
          <w:numId w:val="3"/>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 xml:space="preserve">US </w:t>
      </w:r>
      <w:r w:rsidR="000D658D">
        <w:rPr>
          <w:rFonts w:ascii="Tahoma" w:eastAsia="Times New Roman" w:hAnsi="Tahoma" w:cs="Tahoma"/>
          <w:color w:val="666666"/>
          <w:sz w:val="18"/>
          <w:szCs w:val="18"/>
          <w:lang w:val="en"/>
        </w:rPr>
        <w:t xml:space="preserve">and Canada </w:t>
      </w:r>
      <w:r w:rsidRPr="001E49E4">
        <w:rPr>
          <w:rFonts w:ascii="Tahoma" w:eastAsia="Times New Roman" w:hAnsi="Tahoma" w:cs="Tahoma"/>
          <w:color w:val="666666"/>
          <w:sz w:val="18"/>
          <w:szCs w:val="18"/>
          <w:lang w:val="en"/>
        </w:rPr>
        <w:t>Licensing Activity Survey</w:t>
      </w:r>
      <w:r w:rsidR="000D658D">
        <w:rPr>
          <w:rFonts w:ascii="Tahoma" w:eastAsia="Times New Roman" w:hAnsi="Tahoma" w:cs="Tahoma"/>
          <w:color w:val="666666"/>
          <w:sz w:val="18"/>
          <w:szCs w:val="18"/>
          <w:lang w:val="en"/>
        </w:rPr>
        <w:t>s</w:t>
      </w:r>
      <w:r w:rsidRPr="001E49E4">
        <w:rPr>
          <w:rFonts w:ascii="Tahoma" w:eastAsia="Times New Roman" w:hAnsi="Tahoma" w:cs="Tahoma"/>
          <w:color w:val="666666"/>
          <w:sz w:val="18"/>
          <w:szCs w:val="18"/>
          <w:lang w:val="en"/>
        </w:rPr>
        <w:t xml:space="preserve"> Highlights (201</w:t>
      </w:r>
      <w:r w:rsidR="000D658D">
        <w:rPr>
          <w:rFonts w:ascii="Tahoma" w:eastAsia="Times New Roman" w:hAnsi="Tahoma" w:cs="Tahoma"/>
          <w:color w:val="666666"/>
          <w:sz w:val="18"/>
          <w:szCs w:val="18"/>
          <w:lang w:val="en"/>
        </w:rPr>
        <w:t>5</w:t>
      </w:r>
      <w:r w:rsidRPr="001E49E4">
        <w:rPr>
          <w:rFonts w:ascii="Tahoma" w:eastAsia="Times New Roman" w:hAnsi="Tahoma" w:cs="Tahoma"/>
          <w:color w:val="666666"/>
          <w:sz w:val="18"/>
          <w:szCs w:val="18"/>
          <w:lang w:val="en"/>
        </w:rPr>
        <w:t>)</w:t>
      </w:r>
    </w:p>
    <w:p w14:paraId="1F58A586" w14:textId="77777777" w:rsidR="001E49E4" w:rsidRPr="001E49E4" w:rsidRDefault="001E49E4" w:rsidP="001E49E4">
      <w:pPr>
        <w:numPr>
          <w:ilvl w:val="0"/>
          <w:numId w:val="3"/>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Higher Education Business and Community Interaction Survey (2004-201</w:t>
      </w:r>
      <w:r w:rsidR="000D658D">
        <w:rPr>
          <w:rFonts w:ascii="Tahoma" w:eastAsia="Times New Roman" w:hAnsi="Tahoma" w:cs="Tahoma"/>
          <w:color w:val="666666"/>
          <w:sz w:val="18"/>
          <w:szCs w:val="18"/>
          <w:lang w:val="en"/>
        </w:rPr>
        <w:t>4</w:t>
      </w:r>
      <w:r w:rsidRPr="001E49E4">
        <w:rPr>
          <w:rFonts w:ascii="Tahoma" w:eastAsia="Times New Roman" w:hAnsi="Tahoma" w:cs="Tahoma"/>
          <w:color w:val="666666"/>
          <w:sz w:val="18"/>
          <w:szCs w:val="18"/>
          <w:lang w:val="en"/>
        </w:rPr>
        <w:t xml:space="preserve">), Higher Education Funding Council for England </w:t>
      </w:r>
    </w:p>
    <w:p w14:paraId="26D2B81C" w14:textId="77777777" w:rsidR="00914BFF" w:rsidRDefault="000D658D" w:rsidP="001E49E4">
      <w:pPr>
        <w:numPr>
          <w:ilvl w:val="0"/>
          <w:numId w:val="3"/>
        </w:numPr>
        <w:spacing w:before="100" w:beforeAutospacing="1" w:after="100" w:afterAutospacing="1" w:line="240" w:lineRule="auto"/>
        <w:rPr>
          <w:rFonts w:ascii="Tahoma" w:eastAsia="Times New Roman" w:hAnsi="Tahoma" w:cs="Tahoma"/>
          <w:color w:val="666666"/>
          <w:sz w:val="18"/>
          <w:szCs w:val="18"/>
          <w:lang w:val="en"/>
        </w:rPr>
      </w:pPr>
      <w:r>
        <w:rPr>
          <w:rFonts w:ascii="Tahoma" w:eastAsia="Times New Roman" w:hAnsi="Tahoma" w:cs="Tahoma"/>
          <w:color w:val="666666"/>
          <w:sz w:val="18"/>
          <w:szCs w:val="18"/>
          <w:lang w:val="en"/>
        </w:rPr>
        <w:t>Survey of Knowledge Commercialization Companies in Israel, 2014</w:t>
      </w:r>
      <w:r w:rsidR="00914BFF">
        <w:rPr>
          <w:rFonts w:ascii="Tahoma" w:eastAsia="Times New Roman" w:hAnsi="Tahoma" w:cs="Tahoma"/>
          <w:color w:val="666666"/>
          <w:sz w:val="18"/>
          <w:szCs w:val="18"/>
          <w:lang w:val="en"/>
        </w:rPr>
        <w:t>-2015</w:t>
      </w:r>
      <w:r>
        <w:rPr>
          <w:rFonts w:ascii="Tahoma" w:eastAsia="Times New Roman" w:hAnsi="Tahoma" w:cs="Tahoma"/>
          <w:color w:val="666666"/>
          <w:sz w:val="18"/>
          <w:szCs w:val="18"/>
          <w:lang w:val="en"/>
        </w:rPr>
        <w:t xml:space="preserve"> </w:t>
      </w:r>
    </w:p>
    <w:p w14:paraId="7CEDC703" w14:textId="77777777" w:rsidR="001E49E4" w:rsidRPr="001E49E4" w:rsidRDefault="001E49E4" w:rsidP="001E49E4">
      <w:pPr>
        <w:numPr>
          <w:ilvl w:val="0"/>
          <w:numId w:val="3"/>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Central Bureau Statistics, Israel (special request)</w:t>
      </w:r>
    </w:p>
    <w:p w14:paraId="48F8AAD0" w14:textId="77777777" w:rsidR="001E49E4" w:rsidRPr="001E49E4" w:rsidRDefault="001E49E4" w:rsidP="001E49E4">
      <w:pPr>
        <w:spacing w:before="100" w:beforeAutospacing="1" w:after="100" w:afterAutospacing="1" w:line="336" w:lineRule="atLeast"/>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Research expenditure data provided by the 201</w:t>
      </w:r>
      <w:r w:rsidR="00914BFF">
        <w:rPr>
          <w:rFonts w:ascii="Tahoma" w:eastAsia="Times New Roman" w:hAnsi="Tahoma" w:cs="Tahoma"/>
          <w:color w:val="666666"/>
          <w:sz w:val="18"/>
          <w:szCs w:val="18"/>
          <w:lang w:val="en"/>
        </w:rPr>
        <w:t>5</w:t>
      </w:r>
      <w:r w:rsidRPr="001E49E4">
        <w:rPr>
          <w:rFonts w:ascii="Tahoma" w:eastAsia="Times New Roman" w:hAnsi="Tahoma" w:cs="Tahoma"/>
          <w:color w:val="666666"/>
          <w:sz w:val="18"/>
          <w:szCs w:val="18"/>
          <w:lang w:val="en"/>
        </w:rPr>
        <w:t xml:space="preserve"> NSRC cohort was used to calculate </w:t>
      </w:r>
      <w:r w:rsidR="00914BFF">
        <w:rPr>
          <w:rFonts w:ascii="Tahoma" w:eastAsia="Times New Roman" w:hAnsi="Tahoma" w:cs="Tahoma"/>
          <w:color w:val="666666"/>
          <w:sz w:val="18"/>
          <w:szCs w:val="18"/>
          <w:lang w:val="en"/>
        </w:rPr>
        <w:t xml:space="preserve">Australia’s </w:t>
      </w:r>
      <w:r w:rsidRPr="001E49E4">
        <w:rPr>
          <w:rFonts w:ascii="Tahoma" w:eastAsia="Times New Roman" w:hAnsi="Tahoma" w:cs="Tahoma"/>
          <w:color w:val="666666"/>
          <w:sz w:val="18"/>
          <w:szCs w:val="18"/>
          <w:lang w:val="en"/>
        </w:rPr>
        <w:t xml:space="preserve">research </w:t>
      </w:r>
      <w:r w:rsidR="00914BFF" w:rsidRPr="001E49E4">
        <w:rPr>
          <w:rFonts w:ascii="Tahoma" w:eastAsia="Times New Roman" w:hAnsi="Tahoma" w:cs="Tahoma"/>
          <w:color w:val="666666"/>
          <w:sz w:val="18"/>
          <w:szCs w:val="18"/>
          <w:lang w:val="en"/>
        </w:rPr>
        <w:t>expenditure data</w:t>
      </w:r>
      <w:r w:rsidRPr="001E49E4">
        <w:rPr>
          <w:rFonts w:ascii="Tahoma" w:eastAsia="Times New Roman" w:hAnsi="Tahoma" w:cs="Tahoma"/>
          <w:color w:val="666666"/>
          <w:sz w:val="18"/>
          <w:szCs w:val="18"/>
          <w:lang w:val="en"/>
        </w:rPr>
        <w:t xml:space="preserve">. In most cases this data correlates with information provided by respondents to the Australian Bureau of Statistics every two years on research and development expenditure. </w:t>
      </w:r>
    </w:p>
    <w:p w14:paraId="06BDB69F" w14:textId="77777777" w:rsidR="001E49E4" w:rsidRPr="001E49E4" w:rsidRDefault="001E49E4" w:rsidP="001E49E4">
      <w:pPr>
        <w:spacing w:before="100" w:beforeAutospacing="1" w:after="100" w:afterAutospacing="1" w:line="336" w:lineRule="atLeast"/>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 xml:space="preserve">International data has been prepared by comparing research expenditure and LOA income received from providers as reported in the local currency for each country. The data was then converted to US dollars by dividing expenditure by the purchasing power parities developed by the Organisation for Economic Cooperation and Development for each year respectively. This method was also used to calculate start-up company formation and invention disclosure metrics where research expenditure was used to normalise the data. </w:t>
      </w:r>
    </w:p>
    <w:p w14:paraId="3713A90F" w14:textId="77777777" w:rsidR="001E49E4" w:rsidRPr="001E49E4" w:rsidRDefault="001E49E4" w:rsidP="001E49E4">
      <w:pPr>
        <w:spacing w:before="100" w:beforeAutospacing="1" w:after="100" w:afterAutospacing="1" w:line="288" w:lineRule="atLeast"/>
        <w:outlineLvl w:val="1"/>
        <w:rPr>
          <w:rFonts w:ascii="Tahoma" w:eastAsia="Times New Roman" w:hAnsi="Tahoma" w:cs="Tahoma"/>
          <w:b/>
          <w:bCs/>
          <w:color w:val="666666"/>
          <w:sz w:val="25"/>
          <w:szCs w:val="25"/>
          <w:lang w:val="en"/>
        </w:rPr>
      </w:pPr>
      <w:r w:rsidRPr="001E49E4">
        <w:rPr>
          <w:rFonts w:ascii="Tahoma" w:eastAsia="Times New Roman" w:hAnsi="Tahoma" w:cs="Tahoma"/>
          <w:b/>
          <w:bCs/>
          <w:color w:val="666666"/>
          <w:sz w:val="25"/>
          <w:szCs w:val="25"/>
          <w:lang w:val="en"/>
        </w:rPr>
        <w:t>Data Publication</w:t>
      </w:r>
    </w:p>
    <w:p w14:paraId="0849803D" w14:textId="0234E6E4" w:rsidR="001E49E4" w:rsidRPr="001E49E4" w:rsidRDefault="001E49E4" w:rsidP="001E49E4">
      <w:pPr>
        <w:spacing w:before="100" w:beforeAutospacing="1" w:after="100" w:afterAutospacing="1" w:line="336" w:lineRule="atLeast"/>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 xml:space="preserve">Various NSRC datasets will be published on the department’s website </w:t>
      </w:r>
      <w:r w:rsidRPr="008304A2">
        <w:rPr>
          <w:rFonts w:ascii="Tahoma" w:eastAsia="Times New Roman" w:hAnsi="Tahoma" w:cs="Tahoma"/>
          <w:color w:val="666666"/>
          <w:sz w:val="18"/>
          <w:szCs w:val="18"/>
          <w:highlight w:val="yellow"/>
          <w:lang w:val="en"/>
        </w:rPr>
        <w:t>(</w:t>
      </w:r>
      <w:r w:rsidR="00BD2C05">
        <w:rPr>
          <w:rFonts w:ascii="Tahoma" w:eastAsia="Times New Roman" w:hAnsi="Tahoma" w:cs="Tahoma"/>
          <w:color w:val="666666"/>
          <w:sz w:val="18"/>
          <w:szCs w:val="18"/>
          <w:highlight w:val="yellow"/>
          <w:lang w:val="en"/>
        </w:rPr>
        <w:t xml:space="preserve">please provide </w:t>
      </w:r>
      <w:r w:rsidRPr="008304A2">
        <w:rPr>
          <w:rFonts w:ascii="Tahoma" w:eastAsia="Times New Roman" w:hAnsi="Tahoma" w:cs="Tahoma"/>
          <w:color w:val="666666"/>
          <w:sz w:val="18"/>
          <w:szCs w:val="18"/>
          <w:highlight w:val="yellow"/>
          <w:lang w:val="en"/>
        </w:rPr>
        <w:t>link).</w:t>
      </w:r>
      <w:r w:rsidRPr="001E49E4">
        <w:rPr>
          <w:rFonts w:ascii="Tahoma" w:eastAsia="Times New Roman" w:hAnsi="Tahoma" w:cs="Tahoma"/>
          <w:color w:val="666666"/>
          <w:sz w:val="18"/>
          <w:szCs w:val="18"/>
          <w:lang w:val="en"/>
        </w:rPr>
        <w:t xml:space="preserve"> Tableau visualisation software will be available to assist with data visualisation and analysis. The main survey data products associated with the 201</w:t>
      </w:r>
      <w:r w:rsidR="00914BFF">
        <w:rPr>
          <w:rFonts w:ascii="Tahoma" w:eastAsia="Times New Roman" w:hAnsi="Tahoma" w:cs="Tahoma"/>
          <w:color w:val="666666"/>
          <w:sz w:val="18"/>
          <w:szCs w:val="18"/>
          <w:lang w:val="en"/>
        </w:rPr>
        <w:t>5</w:t>
      </w:r>
      <w:r w:rsidRPr="001E49E4">
        <w:rPr>
          <w:rFonts w:ascii="Tahoma" w:eastAsia="Times New Roman" w:hAnsi="Tahoma" w:cs="Tahoma"/>
          <w:color w:val="666666"/>
          <w:sz w:val="18"/>
          <w:szCs w:val="18"/>
          <w:lang w:val="en"/>
        </w:rPr>
        <w:t xml:space="preserve"> NSRC data collection include:</w:t>
      </w:r>
    </w:p>
    <w:p w14:paraId="78221821" w14:textId="3CDC1215" w:rsidR="001E49E4" w:rsidRPr="001E49E4" w:rsidRDefault="001E49E4" w:rsidP="001E49E4">
      <w:pPr>
        <w:numPr>
          <w:ilvl w:val="0"/>
          <w:numId w:val="4"/>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2000-1</w:t>
      </w:r>
      <w:r w:rsidR="00914BFF">
        <w:rPr>
          <w:rFonts w:ascii="Tahoma" w:eastAsia="Times New Roman" w:hAnsi="Tahoma" w:cs="Tahoma"/>
          <w:color w:val="666666"/>
          <w:sz w:val="18"/>
          <w:szCs w:val="18"/>
          <w:lang w:val="en"/>
        </w:rPr>
        <w:t>5</w:t>
      </w:r>
      <w:r w:rsidRPr="001E49E4">
        <w:rPr>
          <w:rFonts w:ascii="Tahoma" w:eastAsia="Times New Roman" w:hAnsi="Tahoma" w:cs="Tahoma"/>
          <w:color w:val="666666"/>
          <w:sz w:val="18"/>
          <w:szCs w:val="18"/>
          <w:lang w:val="en"/>
        </w:rPr>
        <w:t xml:space="preserve">unit record </w:t>
      </w:r>
    </w:p>
    <w:p w14:paraId="27B68AEA" w14:textId="20FBE822" w:rsidR="00EE180A" w:rsidRDefault="00EE180A" w:rsidP="001E49E4">
      <w:pPr>
        <w:numPr>
          <w:ilvl w:val="0"/>
          <w:numId w:val="4"/>
        </w:numPr>
        <w:spacing w:before="100" w:beforeAutospacing="1" w:after="100" w:afterAutospacing="1" w:line="240" w:lineRule="auto"/>
        <w:rPr>
          <w:rFonts w:ascii="Tahoma" w:eastAsia="Times New Roman" w:hAnsi="Tahoma" w:cs="Tahoma"/>
          <w:color w:val="666666"/>
          <w:sz w:val="18"/>
          <w:szCs w:val="18"/>
          <w:lang w:val="en"/>
        </w:rPr>
      </w:pPr>
      <w:r>
        <w:rPr>
          <w:rFonts w:ascii="Tahoma" w:eastAsia="Times New Roman" w:hAnsi="Tahoma" w:cs="Tahoma"/>
          <w:color w:val="666666"/>
          <w:sz w:val="18"/>
          <w:szCs w:val="18"/>
          <w:lang w:val="en"/>
        </w:rPr>
        <w:lastRenderedPageBreak/>
        <w:t>2013-2015 summary of selected survey metrics</w:t>
      </w:r>
    </w:p>
    <w:p w14:paraId="4F04A851" w14:textId="006113D4" w:rsidR="001E49E4" w:rsidRPr="001E49E4" w:rsidRDefault="001E49E4" w:rsidP="001E49E4">
      <w:pPr>
        <w:numPr>
          <w:ilvl w:val="0"/>
          <w:numId w:val="4"/>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2000-1</w:t>
      </w:r>
      <w:r w:rsidR="00914BFF">
        <w:rPr>
          <w:rFonts w:ascii="Tahoma" w:eastAsia="Times New Roman" w:hAnsi="Tahoma" w:cs="Tahoma"/>
          <w:color w:val="666666"/>
          <w:sz w:val="18"/>
          <w:szCs w:val="18"/>
          <w:lang w:val="en"/>
        </w:rPr>
        <w:t>5</w:t>
      </w:r>
      <w:r w:rsidRPr="001E49E4">
        <w:rPr>
          <w:rFonts w:ascii="Tahoma" w:eastAsia="Times New Roman" w:hAnsi="Tahoma" w:cs="Tahoma"/>
          <w:color w:val="666666"/>
          <w:sz w:val="18"/>
          <w:szCs w:val="18"/>
          <w:lang w:val="en"/>
        </w:rPr>
        <w:t xml:space="preserve"> </w:t>
      </w:r>
      <w:r w:rsidR="00EE180A">
        <w:rPr>
          <w:rFonts w:ascii="Tahoma" w:eastAsia="Times New Roman" w:hAnsi="Tahoma" w:cs="Tahoma"/>
          <w:color w:val="666666"/>
          <w:sz w:val="18"/>
          <w:szCs w:val="18"/>
          <w:lang w:val="en"/>
        </w:rPr>
        <w:t xml:space="preserve"> Summary of selected t</w:t>
      </w:r>
      <w:r w:rsidRPr="001E49E4">
        <w:rPr>
          <w:rFonts w:ascii="Tahoma" w:eastAsia="Times New Roman" w:hAnsi="Tahoma" w:cs="Tahoma"/>
          <w:color w:val="666666"/>
          <w:sz w:val="18"/>
          <w:szCs w:val="18"/>
          <w:lang w:val="en"/>
        </w:rPr>
        <w:t xml:space="preserve">ime series </w:t>
      </w:r>
      <w:r w:rsidR="00EE180A">
        <w:rPr>
          <w:rFonts w:ascii="Tahoma" w:eastAsia="Times New Roman" w:hAnsi="Tahoma" w:cs="Tahoma"/>
          <w:color w:val="666666"/>
          <w:sz w:val="18"/>
          <w:szCs w:val="18"/>
          <w:lang w:val="en"/>
        </w:rPr>
        <w:t xml:space="preserve">metrics </w:t>
      </w:r>
    </w:p>
    <w:p w14:paraId="00BA0EDC" w14:textId="77777777" w:rsidR="001E49E4" w:rsidRPr="001E49E4" w:rsidRDefault="001E49E4" w:rsidP="001E49E4">
      <w:pPr>
        <w:numPr>
          <w:ilvl w:val="0"/>
          <w:numId w:val="4"/>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201</w:t>
      </w:r>
      <w:r w:rsidR="00914BFF">
        <w:rPr>
          <w:rFonts w:ascii="Tahoma" w:eastAsia="Times New Roman" w:hAnsi="Tahoma" w:cs="Tahoma"/>
          <w:color w:val="666666"/>
          <w:sz w:val="18"/>
          <w:szCs w:val="18"/>
          <w:lang w:val="en"/>
        </w:rPr>
        <w:t>5</w:t>
      </w:r>
      <w:r w:rsidRPr="001E49E4">
        <w:rPr>
          <w:rFonts w:ascii="Tahoma" w:eastAsia="Times New Roman" w:hAnsi="Tahoma" w:cs="Tahoma"/>
          <w:color w:val="666666"/>
          <w:sz w:val="18"/>
          <w:szCs w:val="18"/>
          <w:lang w:val="en"/>
        </w:rPr>
        <w:t xml:space="preserve"> time series historical dataset</w:t>
      </w:r>
    </w:p>
    <w:p w14:paraId="22B6D546" w14:textId="77777777" w:rsidR="001E49E4" w:rsidRPr="001E49E4" w:rsidRDefault="001E49E4" w:rsidP="001E49E4">
      <w:pPr>
        <w:numPr>
          <w:ilvl w:val="0"/>
          <w:numId w:val="4"/>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20</w:t>
      </w:r>
      <w:r w:rsidR="00914BFF">
        <w:rPr>
          <w:rFonts w:ascii="Tahoma" w:eastAsia="Times New Roman" w:hAnsi="Tahoma" w:cs="Tahoma"/>
          <w:color w:val="666666"/>
          <w:sz w:val="18"/>
          <w:szCs w:val="18"/>
          <w:lang w:val="en"/>
        </w:rPr>
        <w:t>04</w:t>
      </w:r>
      <w:r w:rsidRPr="001E49E4">
        <w:rPr>
          <w:rFonts w:ascii="Tahoma" w:eastAsia="Times New Roman" w:hAnsi="Tahoma" w:cs="Tahoma"/>
          <w:color w:val="666666"/>
          <w:sz w:val="18"/>
          <w:szCs w:val="18"/>
          <w:lang w:val="en"/>
        </w:rPr>
        <w:t>-201</w:t>
      </w:r>
      <w:r w:rsidR="00914BFF">
        <w:rPr>
          <w:rFonts w:ascii="Tahoma" w:eastAsia="Times New Roman" w:hAnsi="Tahoma" w:cs="Tahoma"/>
          <w:color w:val="666666"/>
          <w:sz w:val="18"/>
          <w:szCs w:val="18"/>
          <w:lang w:val="en"/>
        </w:rPr>
        <w:t>5</w:t>
      </w:r>
      <w:r w:rsidRPr="001E49E4">
        <w:rPr>
          <w:rFonts w:ascii="Tahoma" w:eastAsia="Times New Roman" w:hAnsi="Tahoma" w:cs="Tahoma"/>
          <w:color w:val="666666"/>
          <w:sz w:val="18"/>
          <w:szCs w:val="18"/>
          <w:lang w:val="en"/>
        </w:rPr>
        <w:t xml:space="preserve"> International Comparison table; and</w:t>
      </w:r>
    </w:p>
    <w:p w14:paraId="5B209B7F" w14:textId="77777777" w:rsidR="001E49E4" w:rsidRDefault="001E49E4" w:rsidP="001E49E4">
      <w:pPr>
        <w:numPr>
          <w:ilvl w:val="0"/>
          <w:numId w:val="4"/>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201</w:t>
      </w:r>
      <w:r w:rsidR="00914BFF">
        <w:rPr>
          <w:rFonts w:ascii="Tahoma" w:eastAsia="Times New Roman" w:hAnsi="Tahoma" w:cs="Tahoma"/>
          <w:color w:val="666666"/>
          <w:sz w:val="18"/>
          <w:szCs w:val="18"/>
          <w:lang w:val="en"/>
        </w:rPr>
        <w:t>3</w:t>
      </w:r>
      <w:r w:rsidRPr="001E49E4">
        <w:rPr>
          <w:rFonts w:ascii="Tahoma" w:eastAsia="Times New Roman" w:hAnsi="Tahoma" w:cs="Tahoma"/>
          <w:color w:val="666666"/>
          <w:sz w:val="18"/>
          <w:szCs w:val="18"/>
          <w:lang w:val="en"/>
        </w:rPr>
        <w:t>-1</w:t>
      </w:r>
      <w:r w:rsidR="00914BFF">
        <w:rPr>
          <w:rFonts w:ascii="Tahoma" w:eastAsia="Times New Roman" w:hAnsi="Tahoma" w:cs="Tahoma"/>
          <w:color w:val="666666"/>
          <w:sz w:val="18"/>
          <w:szCs w:val="18"/>
          <w:lang w:val="en"/>
        </w:rPr>
        <w:t>5</w:t>
      </w:r>
      <w:r w:rsidRPr="001E49E4">
        <w:rPr>
          <w:rFonts w:ascii="Tahoma" w:eastAsia="Times New Roman" w:hAnsi="Tahoma" w:cs="Tahoma"/>
          <w:color w:val="666666"/>
          <w:sz w:val="18"/>
          <w:szCs w:val="18"/>
          <w:lang w:val="en"/>
        </w:rPr>
        <w:t xml:space="preserve"> Data Summary.</w:t>
      </w:r>
    </w:p>
    <w:p w14:paraId="4103D219" w14:textId="3ED29252" w:rsidR="00081ECB" w:rsidRDefault="00081ECB" w:rsidP="008304A2">
      <w:pPr>
        <w:spacing w:before="100" w:beforeAutospacing="1" w:after="100" w:afterAutospacing="1" w:line="240" w:lineRule="auto"/>
        <w:rPr>
          <w:rFonts w:ascii="Tahoma" w:eastAsia="Times New Roman" w:hAnsi="Tahoma" w:cs="Tahoma"/>
          <w:color w:val="666666"/>
          <w:sz w:val="18"/>
          <w:szCs w:val="18"/>
          <w:lang w:val="en"/>
        </w:rPr>
      </w:pPr>
    </w:p>
    <w:p w14:paraId="7E0FCA58" w14:textId="77777777" w:rsidR="00081ECB" w:rsidRDefault="00081ECB" w:rsidP="008304A2">
      <w:pPr>
        <w:spacing w:before="100" w:beforeAutospacing="1" w:after="100" w:afterAutospacing="1" w:line="240" w:lineRule="auto"/>
        <w:rPr>
          <w:rFonts w:ascii="Tahoma" w:eastAsia="Times New Roman" w:hAnsi="Tahoma" w:cs="Tahoma"/>
          <w:color w:val="666666"/>
          <w:sz w:val="18"/>
          <w:szCs w:val="18"/>
          <w:lang w:val="en"/>
        </w:rPr>
      </w:pPr>
    </w:p>
    <w:p w14:paraId="2F85D904" w14:textId="77777777" w:rsidR="00081ECB" w:rsidRDefault="00081ECB" w:rsidP="008304A2">
      <w:pPr>
        <w:spacing w:before="100" w:beforeAutospacing="1" w:after="100" w:afterAutospacing="1" w:line="240" w:lineRule="auto"/>
        <w:rPr>
          <w:rFonts w:ascii="Tahoma" w:eastAsia="Times New Roman" w:hAnsi="Tahoma" w:cs="Tahoma"/>
          <w:color w:val="666666"/>
          <w:sz w:val="18"/>
          <w:szCs w:val="18"/>
          <w:lang w:val="en"/>
        </w:rPr>
      </w:pPr>
    </w:p>
    <w:p w14:paraId="0CFA3267" w14:textId="5322D655" w:rsidR="001E49E4" w:rsidRPr="001E49E4" w:rsidRDefault="00081ECB" w:rsidP="001E49E4">
      <w:pPr>
        <w:spacing w:before="100" w:beforeAutospacing="1" w:after="100" w:afterAutospacing="1" w:line="336" w:lineRule="atLeast"/>
        <w:outlineLvl w:val="2"/>
        <w:rPr>
          <w:rFonts w:ascii="Tahoma" w:eastAsia="Times New Roman" w:hAnsi="Tahoma" w:cs="Tahoma"/>
          <w:b/>
          <w:bCs/>
          <w:color w:val="666666"/>
          <w:lang w:val="en"/>
        </w:rPr>
      </w:pPr>
      <w:r>
        <w:rPr>
          <w:rFonts w:ascii="Tahoma" w:eastAsia="Times New Roman" w:hAnsi="Tahoma" w:cs="Tahoma"/>
          <w:color w:val="666666"/>
          <w:sz w:val="18"/>
          <w:szCs w:val="18"/>
          <w:lang w:val="en"/>
        </w:rPr>
        <w:br w:type="page"/>
      </w:r>
      <w:r w:rsidR="001E49E4" w:rsidRPr="008304A2">
        <w:rPr>
          <w:rFonts w:ascii="Tahoma" w:eastAsia="Times New Roman" w:hAnsi="Tahoma" w:cs="Tahoma"/>
          <w:b/>
          <w:bCs/>
          <w:color w:val="666666"/>
          <w:highlight w:val="yellow"/>
          <w:lang w:val="en"/>
        </w:rPr>
        <w:lastRenderedPageBreak/>
        <w:t>201</w:t>
      </w:r>
      <w:r w:rsidR="00914BFF" w:rsidRPr="008304A2">
        <w:rPr>
          <w:rFonts w:ascii="Tahoma" w:eastAsia="Times New Roman" w:hAnsi="Tahoma" w:cs="Tahoma"/>
          <w:b/>
          <w:bCs/>
          <w:color w:val="666666"/>
          <w:highlight w:val="yellow"/>
          <w:lang w:val="en"/>
        </w:rPr>
        <w:t>5</w:t>
      </w:r>
      <w:r w:rsidR="001E49E4" w:rsidRPr="008304A2">
        <w:rPr>
          <w:rFonts w:ascii="Tahoma" w:eastAsia="Times New Roman" w:hAnsi="Tahoma" w:cs="Tahoma"/>
          <w:b/>
          <w:bCs/>
          <w:color w:val="666666"/>
          <w:highlight w:val="yellow"/>
          <w:lang w:val="en"/>
        </w:rPr>
        <w:t xml:space="preserve"> NSRC Participants*</w:t>
      </w:r>
    </w:p>
    <w:p w14:paraId="756C5608" w14:textId="77777777" w:rsidR="001E49E4" w:rsidRPr="001E49E4" w:rsidRDefault="001E49E4" w:rsidP="001E49E4">
      <w:pPr>
        <w:spacing w:before="100" w:beforeAutospacing="1" w:after="100" w:afterAutospacing="1" w:line="384" w:lineRule="atLeast"/>
        <w:outlineLvl w:val="3"/>
        <w:rPr>
          <w:rFonts w:ascii="Tahoma" w:eastAsia="Times New Roman" w:hAnsi="Tahoma" w:cs="Tahoma"/>
          <w:b/>
          <w:bCs/>
          <w:color w:val="666666"/>
          <w:lang w:val="en"/>
        </w:rPr>
      </w:pPr>
      <w:r w:rsidRPr="001E49E4">
        <w:rPr>
          <w:rFonts w:ascii="Tahoma" w:eastAsia="Times New Roman" w:hAnsi="Tahoma" w:cs="Tahoma"/>
          <w:b/>
          <w:bCs/>
          <w:color w:val="666666"/>
          <w:lang w:val="en"/>
        </w:rPr>
        <w:t>PFRA</w:t>
      </w:r>
    </w:p>
    <w:p w14:paraId="582D6F16" w14:textId="77777777" w:rsidR="001E49E4" w:rsidRPr="001E49E4" w:rsidRDefault="001E49E4" w:rsidP="001E49E4">
      <w:pPr>
        <w:numPr>
          <w:ilvl w:val="0"/>
          <w:numId w:val="5"/>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Australian Astronomical Observatory (AAO)</w:t>
      </w:r>
    </w:p>
    <w:p w14:paraId="620B7455" w14:textId="77777777" w:rsidR="001E49E4" w:rsidRPr="001E49E4" w:rsidRDefault="001E49E4" w:rsidP="001E49E4">
      <w:pPr>
        <w:numPr>
          <w:ilvl w:val="0"/>
          <w:numId w:val="5"/>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Australian Institute of Marine Science (AIMS)</w:t>
      </w:r>
    </w:p>
    <w:p w14:paraId="6C7ADCCF" w14:textId="77777777" w:rsidR="001E49E4" w:rsidRPr="001E49E4" w:rsidRDefault="001E49E4" w:rsidP="001E49E4">
      <w:pPr>
        <w:numPr>
          <w:ilvl w:val="0"/>
          <w:numId w:val="5"/>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Australian Nuclear Science and Technology Organisation (ANSTO)</w:t>
      </w:r>
    </w:p>
    <w:p w14:paraId="4075DBAC" w14:textId="77777777" w:rsidR="001E49E4" w:rsidRPr="001E49E4" w:rsidRDefault="001E49E4" w:rsidP="001E49E4">
      <w:pPr>
        <w:numPr>
          <w:ilvl w:val="0"/>
          <w:numId w:val="5"/>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Commonwealth Scientific and Industrial Research Organisation (CSIRO)</w:t>
      </w:r>
    </w:p>
    <w:p w14:paraId="047933AC" w14:textId="07BCA42F" w:rsidR="001E49E4" w:rsidRPr="001E49E4" w:rsidRDefault="001E49E4" w:rsidP="001E49E4">
      <w:pPr>
        <w:numPr>
          <w:ilvl w:val="0"/>
          <w:numId w:val="5"/>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D</w:t>
      </w:r>
      <w:r w:rsidR="004A29EC">
        <w:rPr>
          <w:rFonts w:ascii="Tahoma" w:eastAsia="Times New Roman" w:hAnsi="Tahoma" w:cs="Tahoma"/>
          <w:color w:val="666666"/>
          <w:sz w:val="18"/>
          <w:szCs w:val="18"/>
          <w:lang w:val="en"/>
        </w:rPr>
        <w:t xml:space="preserve">efence </w:t>
      </w:r>
      <w:r w:rsidRPr="001E49E4">
        <w:rPr>
          <w:rFonts w:ascii="Tahoma" w:eastAsia="Times New Roman" w:hAnsi="Tahoma" w:cs="Tahoma"/>
          <w:color w:val="666666"/>
          <w:sz w:val="18"/>
          <w:szCs w:val="18"/>
          <w:lang w:val="en"/>
        </w:rPr>
        <w:t>S</w:t>
      </w:r>
      <w:r w:rsidR="004A29EC">
        <w:rPr>
          <w:rFonts w:ascii="Tahoma" w:eastAsia="Times New Roman" w:hAnsi="Tahoma" w:cs="Tahoma"/>
          <w:color w:val="666666"/>
          <w:sz w:val="18"/>
          <w:szCs w:val="18"/>
          <w:lang w:val="en"/>
        </w:rPr>
        <w:t xml:space="preserve">cience </w:t>
      </w:r>
      <w:r w:rsidRPr="001E49E4">
        <w:rPr>
          <w:rFonts w:ascii="Tahoma" w:eastAsia="Times New Roman" w:hAnsi="Tahoma" w:cs="Tahoma"/>
          <w:color w:val="666666"/>
          <w:sz w:val="18"/>
          <w:szCs w:val="18"/>
          <w:lang w:val="en"/>
        </w:rPr>
        <w:t>T</w:t>
      </w:r>
      <w:r w:rsidR="004A29EC">
        <w:rPr>
          <w:rFonts w:ascii="Tahoma" w:eastAsia="Times New Roman" w:hAnsi="Tahoma" w:cs="Tahoma"/>
          <w:color w:val="666666"/>
          <w:sz w:val="18"/>
          <w:szCs w:val="18"/>
          <w:lang w:val="en"/>
        </w:rPr>
        <w:t>echnology</w:t>
      </w:r>
      <w:r w:rsidRPr="001E49E4">
        <w:rPr>
          <w:rFonts w:ascii="Tahoma" w:eastAsia="Times New Roman" w:hAnsi="Tahoma" w:cs="Tahoma"/>
          <w:color w:val="666666"/>
          <w:sz w:val="18"/>
          <w:szCs w:val="18"/>
          <w:lang w:val="en"/>
        </w:rPr>
        <w:t xml:space="preserve"> Group</w:t>
      </w:r>
    </w:p>
    <w:p w14:paraId="38C00D53" w14:textId="77777777" w:rsidR="001E49E4" w:rsidRPr="001E49E4" w:rsidRDefault="001E49E4" w:rsidP="001E49E4">
      <w:pPr>
        <w:numPr>
          <w:ilvl w:val="0"/>
          <w:numId w:val="5"/>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National Measurement Institute (NMI)</w:t>
      </w:r>
    </w:p>
    <w:p w14:paraId="3D1D26BC" w14:textId="7A855743" w:rsidR="00557A6C" w:rsidRDefault="001E49E4" w:rsidP="00153AA8">
      <w:pPr>
        <w:numPr>
          <w:ilvl w:val="0"/>
          <w:numId w:val="5"/>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NICTA</w:t>
      </w:r>
    </w:p>
    <w:p w14:paraId="7394D5DE" w14:textId="6261CE46" w:rsidR="00557A6C" w:rsidRPr="001E49E4" w:rsidRDefault="00543AED" w:rsidP="00557A6C">
      <w:pPr>
        <w:spacing w:before="100" w:beforeAutospacing="1" w:after="100" w:afterAutospacing="1" w:line="384" w:lineRule="atLeast"/>
        <w:outlineLvl w:val="3"/>
        <w:rPr>
          <w:rFonts w:ascii="Tahoma" w:eastAsia="Times New Roman" w:hAnsi="Tahoma" w:cs="Tahoma"/>
          <w:b/>
          <w:bCs/>
          <w:color w:val="666666"/>
          <w:lang w:val="en"/>
        </w:rPr>
      </w:pPr>
      <w:r w:rsidRPr="00557A6C">
        <w:rPr>
          <w:rFonts w:ascii="Tahoma" w:eastAsia="Times New Roman" w:hAnsi="Tahoma" w:cs="Tahoma"/>
          <w:b/>
          <w:bCs/>
          <w:color w:val="666666"/>
          <w:lang w:val="en"/>
        </w:rPr>
        <w:t>MRI</w:t>
      </w:r>
      <w:r w:rsidR="00557A6C" w:rsidRPr="00557A6C">
        <w:rPr>
          <w:rFonts w:ascii="Tahoma" w:eastAsia="Times New Roman" w:hAnsi="Tahoma" w:cs="Tahoma"/>
          <w:b/>
          <w:bCs/>
          <w:color w:val="666666"/>
          <w:lang w:val="en"/>
        </w:rPr>
        <w:t xml:space="preserve"> </w:t>
      </w:r>
    </w:p>
    <w:p w14:paraId="3E372BFB" w14:textId="5D1A87A3" w:rsidR="001E49E4" w:rsidRPr="001E49E4" w:rsidRDefault="001E49E4" w:rsidP="001E49E4">
      <w:pPr>
        <w:numPr>
          <w:ilvl w:val="0"/>
          <w:numId w:val="5"/>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ANZAC Research Institute</w:t>
      </w:r>
    </w:p>
    <w:p w14:paraId="659F21DC" w14:textId="77777777" w:rsidR="001E49E4" w:rsidRDefault="001E49E4" w:rsidP="001E49E4">
      <w:pPr>
        <w:numPr>
          <w:ilvl w:val="0"/>
          <w:numId w:val="5"/>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Baker IDI Heart and Diabetes Institute</w:t>
      </w:r>
    </w:p>
    <w:p w14:paraId="024FA4B9" w14:textId="446EFB70" w:rsidR="007616D0" w:rsidRDefault="007616D0" w:rsidP="001E49E4">
      <w:pPr>
        <w:numPr>
          <w:ilvl w:val="0"/>
          <w:numId w:val="5"/>
        </w:numPr>
        <w:spacing w:before="100" w:beforeAutospacing="1" w:after="100" w:afterAutospacing="1" w:line="240" w:lineRule="auto"/>
        <w:rPr>
          <w:rFonts w:ascii="Tahoma" w:eastAsia="Times New Roman" w:hAnsi="Tahoma" w:cs="Tahoma"/>
          <w:color w:val="666666"/>
          <w:sz w:val="18"/>
          <w:szCs w:val="18"/>
          <w:lang w:val="en"/>
        </w:rPr>
      </w:pPr>
      <w:r>
        <w:rPr>
          <w:rFonts w:ascii="Tahoma" w:eastAsia="Times New Roman" w:hAnsi="Tahoma" w:cs="Tahoma"/>
          <w:color w:val="666666"/>
          <w:sz w:val="18"/>
          <w:szCs w:val="18"/>
          <w:lang w:val="en"/>
        </w:rPr>
        <w:t>Bionics Institute</w:t>
      </w:r>
    </w:p>
    <w:p w14:paraId="68D8FE47" w14:textId="77777777" w:rsidR="007616D0" w:rsidRDefault="007616D0" w:rsidP="007616D0">
      <w:pPr>
        <w:numPr>
          <w:ilvl w:val="0"/>
          <w:numId w:val="5"/>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Brien Holden Vision Institute</w:t>
      </w:r>
    </w:p>
    <w:p w14:paraId="70B0D44C" w14:textId="4ACD6BEF" w:rsidR="007616D0" w:rsidRPr="001E49E4" w:rsidRDefault="007616D0" w:rsidP="001E49E4">
      <w:pPr>
        <w:numPr>
          <w:ilvl w:val="0"/>
          <w:numId w:val="5"/>
        </w:numPr>
        <w:spacing w:before="100" w:beforeAutospacing="1" w:after="100" w:afterAutospacing="1" w:line="240" w:lineRule="auto"/>
        <w:rPr>
          <w:rFonts w:ascii="Tahoma" w:eastAsia="Times New Roman" w:hAnsi="Tahoma" w:cs="Tahoma"/>
          <w:color w:val="666666"/>
          <w:sz w:val="18"/>
          <w:szCs w:val="18"/>
          <w:lang w:val="en"/>
        </w:rPr>
      </w:pPr>
      <w:r>
        <w:rPr>
          <w:rFonts w:ascii="Tahoma" w:eastAsia="Times New Roman" w:hAnsi="Tahoma" w:cs="Tahoma"/>
          <w:color w:val="666666"/>
          <w:sz w:val="18"/>
          <w:szCs w:val="18"/>
          <w:lang w:val="en"/>
        </w:rPr>
        <w:t>Burnet Institute</w:t>
      </w:r>
    </w:p>
    <w:p w14:paraId="2EEEA050" w14:textId="77777777" w:rsidR="001E49E4" w:rsidRPr="001E49E4" w:rsidRDefault="001E49E4" w:rsidP="001E49E4">
      <w:pPr>
        <w:numPr>
          <w:ilvl w:val="0"/>
          <w:numId w:val="5"/>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Cancer Council Victoria</w:t>
      </w:r>
    </w:p>
    <w:p w14:paraId="1388D9C2" w14:textId="77777777" w:rsidR="001E49E4" w:rsidRPr="001E49E4" w:rsidRDefault="001E49E4" w:rsidP="001E49E4">
      <w:pPr>
        <w:numPr>
          <w:ilvl w:val="0"/>
          <w:numId w:val="5"/>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Centenary Institute of Cancer Medicine and Cell Biology</w:t>
      </w:r>
    </w:p>
    <w:p w14:paraId="04169FE7" w14:textId="77777777" w:rsidR="001E49E4" w:rsidRDefault="001E49E4" w:rsidP="001E49E4">
      <w:pPr>
        <w:numPr>
          <w:ilvl w:val="0"/>
          <w:numId w:val="5"/>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Garvan Institute of Medical Research</w:t>
      </w:r>
    </w:p>
    <w:p w14:paraId="5D630A61" w14:textId="3B921ACF" w:rsidR="00CF76E1" w:rsidRPr="001E49E4" w:rsidRDefault="00CF76E1" w:rsidP="001E49E4">
      <w:pPr>
        <w:numPr>
          <w:ilvl w:val="0"/>
          <w:numId w:val="5"/>
        </w:numPr>
        <w:spacing w:before="100" w:beforeAutospacing="1" w:after="100" w:afterAutospacing="1" w:line="240" w:lineRule="auto"/>
        <w:rPr>
          <w:rFonts w:ascii="Tahoma" w:eastAsia="Times New Roman" w:hAnsi="Tahoma" w:cs="Tahoma"/>
          <w:color w:val="666666"/>
          <w:sz w:val="18"/>
          <w:szCs w:val="18"/>
          <w:lang w:val="en"/>
        </w:rPr>
      </w:pPr>
      <w:r>
        <w:rPr>
          <w:rFonts w:ascii="Tahoma" w:eastAsia="Times New Roman" w:hAnsi="Tahoma" w:cs="Tahoma"/>
          <w:color w:val="666666"/>
          <w:sz w:val="18"/>
          <w:szCs w:val="18"/>
          <w:lang w:val="en"/>
        </w:rPr>
        <w:t>Hudson Institute of Medical Research</w:t>
      </w:r>
    </w:p>
    <w:p w14:paraId="14758FD4" w14:textId="77777777" w:rsidR="001E49E4" w:rsidRPr="001E49E4" w:rsidRDefault="001E49E4" w:rsidP="001E49E4">
      <w:pPr>
        <w:numPr>
          <w:ilvl w:val="0"/>
          <w:numId w:val="5"/>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Kolling Institute of Medical Research</w:t>
      </w:r>
    </w:p>
    <w:p w14:paraId="1E90429D" w14:textId="77777777" w:rsidR="001E49E4" w:rsidRPr="001E49E4" w:rsidRDefault="001E49E4" w:rsidP="001E49E4">
      <w:pPr>
        <w:numPr>
          <w:ilvl w:val="0"/>
          <w:numId w:val="5"/>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Murdoch Childrens Research Institute</w:t>
      </w:r>
    </w:p>
    <w:p w14:paraId="1F58448C" w14:textId="77777777" w:rsidR="001E49E4" w:rsidRDefault="001E49E4" w:rsidP="001E49E4">
      <w:pPr>
        <w:numPr>
          <w:ilvl w:val="0"/>
          <w:numId w:val="5"/>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Neuroscience Research Australia</w:t>
      </w:r>
    </w:p>
    <w:p w14:paraId="160F7610" w14:textId="6A311149" w:rsidR="007616D0" w:rsidRPr="001E49E4" w:rsidRDefault="007616D0" w:rsidP="001E49E4">
      <w:pPr>
        <w:numPr>
          <w:ilvl w:val="0"/>
          <w:numId w:val="5"/>
        </w:numPr>
        <w:spacing w:before="100" w:beforeAutospacing="1" w:after="100" w:afterAutospacing="1" w:line="240" w:lineRule="auto"/>
        <w:rPr>
          <w:rFonts w:ascii="Tahoma" w:eastAsia="Times New Roman" w:hAnsi="Tahoma" w:cs="Tahoma"/>
          <w:color w:val="666666"/>
          <w:sz w:val="18"/>
          <w:szCs w:val="18"/>
          <w:lang w:val="en"/>
        </w:rPr>
      </w:pPr>
      <w:r>
        <w:rPr>
          <w:rFonts w:ascii="Tahoma" w:eastAsia="Times New Roman" w:hAnsi="Tahoma" w:cs="Tahoma"/>
          <w:color w:val="666666"/>
          <w:sz w:val="18"/>
          <w:szCs w:val="18"/>
          <w:lang w:val="en"/>
        </w:rPr>
        <w:t>Olivia Newton-John Cancer Research Institute</w:t>
      </w:r>
    </w:p>
    <w:p w14:paraId="184A7B97" w14:textId="77777777" w:rsidR="001E49E4" w:rsidRPr="001E49E4" w:rsidRDefault="001E49E4" w:rsidP="001E49E4">
      <w:pPr>
        <w:numPr>
          <w:ilvl w:val="0"/>
          <w:numId w:val="5"/>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Peter MacCallum Cancer Centre</w:t>
      </w:r>
    </w:p>
    <w:p w14:paraId="7C740354" w14:textId="77777777" w:rsidR="001E49E4" w:rsidRPr="001E49E4" w:rsidRDefault="001E49E4" w:rsidP="001E49E4">
      <w:pPr>
        <w:numPr>
          <w:ilvl w:val="0"/>
          <w:numId w:val="5"/>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QIMR Berghofer Medical Research Institute</w:t>
      </w:r>
    </w:p>
    <w:p w14:paraId="09B0A58E" w14:textId="77777777" w:rsidR="001E49E4" w:rsidRDefault="001E49E4" w:rsidP="001E49E4">
      <w:pPr>
        <w:numPr>
          <w:ilvl w:val="0"/>
          <w:numId w:val="5"/>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Telethon Kids Institute</w:t>
      </w:r>
    </w:p>
    <w:p w14:paraId="2486AA5C" w14:textId="53CF7411" w:rsidR="007616D0" w:rsidRDefault="007616D0" w:rsidP="001E49E4">
      <w:pPr>
        <w:numPr>
          <w:ilvl w:val="0"/>
          <w:numId w:val="5"/>
        </w:numPr>
        <w:spacing w:before="100" w:beforeAutospacing="1" w:after="100" w:afterAutospacing="1" w:line="240" w:lineRule="auto"/>
        <w:rPr>
          <w:rFonts w:ascii="Tahoma" w:eastAsia="Times New Roman" w:hAnsi="Tahoma" w:cs="Tahoma"/>
          <w:color w:val="666666"/>
          <w:sz w:val="18"/>
          <w:szCs w:val="18"/>
          <w:lang w:val="en"/>
        </w:rPr>
      </w:pPr>
      <w:r>
        <w:rPr>
          <w:rFonts w:ascii="Tahoma" w:eastAsia="Times New Roman" w:hAnsi="Tahoma" w:cs="Tahoma"/>
          <w:color w:val="666666"/>
          <w:sz w:val="18"/>
          <w:szCs w:val="18"/>
          <w:lang w:val="en"/>
        </w:rPr>
        <w:t>The George Institute for Global Health</w:t>
      </w:r>
    </w:p>
    <w:p w14:paraId="5D424EA2" w14:textId="58A49A7F" w:rsidR="007616D0" w:rsidRPr="001E49E4" w:rsidRDefault="007616D0" w:rsidP="001E49E4">
      <w:pPr>
        <w:numPr>
          <w:ilvl w:val="0"/>
          <w:numId w:val="5"/>
        </w:numPr>
        <w:spacing w:before="100" w:beforeAutospacing="1" w:after="100" w:afterAutospacing="1" w:line="240" w:lineRule="auto"/>
        <w:rPr>
          <w:rFonts w:ascii="Tahoma" w:eastAsia="Times New Roman" w:hAnsi="Tahoma" w:cs="Tahoma"/>
          <w:color w:val="666666"/>
          <w:sz w:val="18"/>
          <w:szCs w:val="18"/>
          <w:lang w:val="en"/>
        </w:rPr>
      </w:pPr>
      <w:r>
        <w:rPr>
          <w:rFonts w:ascii="Tahoma" w:eastAsia="Times New Roman" w:hAnsi="Tahoma" w:cs="Tahoma"/>
          <w:color w:val="666666"/>
          <w:sz w:val="18"/>
          <w:szCs w:val="18"/>
          <w:lang w:val="en"/>
        </w:rPr>
        <w:t>The Institute for Breathing and Sleep</w:t>
      </w:r>
    </w:p>
    <w:p w14:paraId="58CBEBC3" w14:textId="77777777" w:rsidR="001E49E4" w:rsidRPr="001E49E4" w:rsidRDefault="001E49E4" w:rsidP="001E49E4">
      <w:pPr>
        <w:numPr>
          <w:ilvl w:val="0"/>
          <w:numId w:val="5"/>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The Walter and Eliza Hall Institute of Medical Research</w:t>
      </w:r>
    </w:p>
    <w:p w14:paraId="6CC29667" w14:textId="0010E528" w:rsidR="007616D0" w:rsidRPr="001E49E4" w:rsidRDefault="007616D0" w:rsidP="001E49E4">
      <w:pPr>
        <w:numPr>
          <w:ilvl w:val="0"/>
          <w:numId w:val="5"/>
        </w:numPr>
        <w:spacing w:before="100" w:beforeAutospacing="1" w:after="100" w:afterAutospacing="1" w:line="240" w:lineRule="auto"/>
        <w:rPr>
          <w:rFonts w:ascii="Tahoma" w:eastAsia="Times New Roman" w:hAnsi="Tahoma" w:cs="Tahoma"/>
          <w:color w:val="666666"/>
          <w:sz w:val="18"/>
          <w:szCs w:val="18"/>
          <w:lang w:val="en"/>
        </w:rPr>
      </w:pPr>
      <w:r>
        <w:rPr>
          <w:rFonts w:ascii="Tahoma" w:eastAsia="Times New Roman" w:hAnsi="Tahoma" w:cs="Tahoma"/>
          <w:color w:val="666666"/>
          <w:sz w:val="18"/>
          <w:szCs w:val="18"/>
          <w:lang w:val="en"/>
        </w:rPr>
        <w:t>Victor Chang Cardiac Research Institute</w:t>
      </w:r>
    </w:p>
    <w:p w14:paraId="520F0DDF" w14:textId="77777777" w:rsidR="001E49E4" w:rsidRPr="001E49E4" w:rsidRDefault="001E49E4" w:rsidP="001E49E4">
      <w:pPr>
        <w:numPr>
          <w:ilvl w:val="0"/>
          <w:numId w:val="5"/>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Woolcock Institute of Medical Research</w:t>
      </w:r>
    </w:p>
    <w:p w14:paraId="2694171A" w14:textId="77777777" w:rsidR="001E49E4" w:rsidRPr="001E49E4" w:rsidRDefault="001E49E4" w:rsidP="001E49E4">
      <w:pPr>
        <w:spacing w:before="100" w:beforeAutospacing="1" w:after="100" w:afterAutospacing="1" w:line="384" w:lineRule="atLeast"/>
        <w:outlineLvl w:val="3"/>
        <w:rPr>
          <w:rFonts w:ascii="Tahoma" w:eastAsia="Times New Roman" w:hAnsi="Tahoma" w:cs="Tahoma"/>
          <w:b/>
          <w:bCs/>
          <w:color w:val="666666"/>
          <w:lang w:val="en"/>
        </w:rPr>
      </w:pPr>
      <w:r w:rsidRPr="001E49E4">
        <w:rPr>
          <w:rFonts w:ascii="Tahoma" w:eastAsia="Times New Roman" w:hAnsi="Tahoma" w:cs="Tahoma"/>
          <w:b/>
          <w:bCs/>
          <w:color w:val="666666"/>
          <w:lang w:val="en"/>
        </w:rPr>
        <w:t>Universities</w:t>
      </w:r>
    </w:p>
    <w:p w14:paraId="1A471A49" w14:textId="77777777" w:rsidR="001E49E4" w:rsidRPr="001E49E4" w:rsidRDefault="001E49E4"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Australian Catholic University</w:t>
      </w:r>
    </w:p>
    <w:p w14:paraId="34C83431" w14:textId="77777777" w:rsidR="001E49E4" w:rsidRPr="001E49E4" w:rsidRDefault="001E49E4"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Charles Darwin University</w:t>
      </w:r>
    </w:p>
    <w:p w14:paraId="7F871530" w14:textId="77777777" w:rsidR="001E49E4" w:rsidRPr="001E49E4" w:rsidRDefault="001E49E4"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Charles Sturt University</w:t>
      </w:r>
    </w:p>
    <w:p w14:paraId="7C44C706" w14:textId="77777777" w:rsidR="001E49E4" w:rsidRPr="001E49E4" w:rsidRDefault="001E49E4"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CQUniversity</w:t>
      </w:r>
    </w:p>
    <w:p w14:paraId="7594234B" w14:textId="77777777" w:rsidR="001E49E4" w:rsidRPr="001E49E4" w:rsidRDefault="001E49E4"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Curtin University of Technology</w:t>
      </w:r>
    </w:p>
    <w:p w14:paraId="4F1AE6A9" w14:textId="77777777" w:rsidR="001E49E4" w:rsidRPr="001E49E4" w:rsidRDefault="001E49E4"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Deakin University</w:t>
      </w:r>
    </w:p>
    <w:p w14:paraId="560FC952" w14:textId="77777777" w:rsidR="001E49E4" w:rsidRPr="001E49E4" w:rsidRDefault="001E49E4"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Edith Cowan University</w:t>
      </w:r>
    </w:p>
    <w:p w14:paraId="36AB2628" w14:textId="37195AE7" w:rsidR="001E49E4" w:rsidRPr="001E49E4" w:rsidRDefault="001E49E4"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Federation University Australia</w:t>
      </w:r>
    </w:p>
    <w:p w14:paraId="5EE39E6D" w14:textId="77777777" w:rsidR="001E49E4" w:rsidRPr="001E49E4" w:rsidRDefault="001E49E4"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Flinders University</w:t>
      </w:r>
    </w:p>
    <w:p w14:paraId="5D41A9E4" w14:textId="77777777" w:rsidR="001E49E4" w:rsidRPr="001E49E4" w:rsidRDefault="001E49E4"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Griffith University</w:t>
      </w:r>
    </w:p>
    <w:p w14:paraId="3B1F780E" w14:textId="77777777" w:rsidR="001E49E4" w:rsidRPr="001E49E4" w:rsidRDefault="001E49E4"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James Cook University</w:t>
      </w:r>
    </w:p>
    <w:p w14:paraId="414D7DF6" w14:textId="77777777" w:rsidR="001E49E4" w:rsidRPr="001E49E4" w:rsidRDefault="001E49E4"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Latrobe University</w:t>
      </w:r>
    </w:p>
    <w:p w14:paraId="54E62E24" w14:textId="77777777" w:rsidR="001E49E4" w:rsidRPr="001E49E4" w:rsidRDefault="001E49E4"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Macquarie University</w:t>
      </w:r>
    </w:p>
    <w:p w14:paraId="1D850AE0" w14:textId="77777777" w:rsidR="001E49E4" w:rsidRPr="001E49E4" w:rsidRDefault="001E49E4"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lastRenderedPageBreak/>
        <w:t>Monash University</w:t>
      </w:r>
    </w:p>
    <w:p w14:paraId="13FEE727" w14:textId="77777777" w:rsidR="001E49E4" w:rsidRPr="001E49E4" w:rsidRDefault="001E49E4"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Murdoch University</w:t>
      </w:r>
    </w:p>
    <w:p w14:paraId="34F68A5A" w14:textId="79587E20" w:rsidR="001E49E4" w:rsidRPr="001E49E4" w:rsidRDefault="001E49E4"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 xml:space="preserve">Newcastle Innovation </w:t>
      </w:r>
      <w:r w:rsidR="00B90CD0">
        <w:rPr>
          <w:rFonts w:ascii="Tahoma" w:eastAsia="Times New Roman" w:hAnsi="Tahoma" w:cs="Tahoma"/>
          <w:color w:val="666666"/>
          <w:sz w:val="18"/>
          <w:szCs w:val="18"/>
          <w:lang w:val="en"/>
        </w:rPr>
        <w:t xml:space="preserve">Ltd </w:t>
      </w:r>
      <w:r w:rsidRPr="001E49E4">
        <w:rPr>
          <w:rFonts w:ascii="Tahoma" w:eastAsia="Times New Roman" w:hAnsi="Tahoma" w:cs="Tahoma"/>
          <w:color w:val="666666"/>
          <w:sz w:val="18"/>
          <w:szCs w:val="18"/>
          <w:lang w:val="en"/>
        </w:rPr>
        <w:t>(University of Newcastle</w:t>
      </w:r>
      <w:r w:rsidR="00F20B97">
        <w:rPr>
          <w:rFonts w:ascii="Tahoma" w:eastAsia="Times New Roman" w:hAnsi="Tahoma" w:cs="Tahoma"/>
          <w:color w:val="666666"/>
          <w:sz w:val="18"/>
          <w:szCs w:val="18"/>
          <w:lang w:val="en"/>
        </w:rPr>
        <w:t>, controlled entity</w:t>
      </w:r>
      <w:r w:rsidRPr="001E49E4">
        <w:rPr>
          <w:rFonts w:ascii="Tahoma" w:eastAsia="Times New Roman" w:hAnsi="Tahoma" w:cs="Tahoma"/>
          <w:color w:val="666666"/>
          <w:sz w:val="18"/>
          <w:szCs w:val="18"/>
          <w:lang w:val="en"/>
        </w:rPr>
        <w:t>)</w:t>
      </w:r>
    </w:p>
    <w:p w14:paraId="69614EAB" w14:textId="047C5BEE" w:rsidR="001E49E4" w:rsidRPr="00CF76E1" w:rsidRDefault="001E49E4" w:rsidP="00CF76E1">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CF76E1">
        <w:rPr>
          <w:rFonts w:ascii="Tahoma" w:eastAsia="Times New Roman" w:hAnsi="Tahoma" w:cs="Tahoma"/>
          <w:color w:val="666666"/>
          <w:sz w:val="18"/>
          <w:szCs w:val="18"/>
          <w:lang w:val="en"/>
        </w:rPr>
        <w:t>Queensland University of Technology</w:t>
      </w:r>
    </w:p>
    <w:p w14:paraId="5513DA26" w14:textId="77777777" w:rsidR="001E49E4" w:rsidRPr="001E49E4" w:rsidRDefault="001E49E4"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RMIT University</w:t>
      </w:r>
    </w:p>
    <w:p w14:paraId="75A4D073" w14:textId="77777777" w:rsidR="001E49E4" w:rsidRPr="001E49E4" w:rsidRDefault="001E49E4"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Southern Cross University</w:t>
      </w:r>
    </w:p>
    <w:p w14:paraId="4EDDB427" w14:textId="77777777" w:rsidR="001E49E4" w:rsidRPr="001E49E4" w:rsidRDefault="001E49E4"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Swinburne University of technology</w:t>
      </w:r>
    </w:p>
    <w:p w14:paraId="2A55170F" w14:textId="77777777" w:rsidR="001E49E4" w:rsidRPr="001E49E4" w:rsidRDefault="001E49E4"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The Australian National University</w:t>
      </w:r>
    </w:p>
    <w:p w14:paraId="1D625A97" w14:textId="77777777" w:rsidR="001E49E4" w:rsidRPr="001E49E4" w:rsidRDefault="001E49E4"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The University of Adelaide</w:t>
      </w:r>
    </w:p>
    <w:p w14:paraId="613A18E9" w14:textId="77777777" w:rsidR="001E49E4" w:rsidRDefault="001E49E4"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The University of Melbourne</w:t>
      </w:r>
    </w:p>
    <w:p w14:paraId="50BB7E4F" w14:textId="4768BDCA" w:rsidR="0004766B" w:rsidRPr="001E49E4" w:rsidRDefault="0004766B" w:rsidP="0004766B">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Th</w:t>
      </w:r>
      <w:r w:rsidR="0012282B">
        <w:rPr>
          <w:rFonts w:ascii="Tahoma" w:eastAsia="Times New Roman" w:hAnsi="Tahoma" w:cs="Tahoma"/>
          <w:color w:val="666666"/>
          <w:sz w:val="18"/>
          <w:szCs w:val="18"/>
          <w:lang w:val="en"/>
        </w:rPr>
        <w:t>e University of New South Wales (</w:t>
      </w:r>
      <w:r w:rsidRPr="001E49E4">
        <w:rPr>
          <w:rFonts w:ascii="Tahoma" w:eastAsia="Times New Roman" w:hAnsi="Tahoma" w:cs="Tahoma"/>
          <w:color w:val="666666"/>
          <w:sz w:val="18"/>
          <w:szCs w:val="18"/>
          <w:lang w:val="en"/>
        </w:rPr>
        <w:t>NewSouth Innovations</w:t>
      </w:r>
      <w:r w:rsidR="0012282B">
        <w:rPr>
          <w:rFonts w:ascii="Tahoma" w:eastAsia="Times New Roman" w:hAnsi="Tahoma" w:cs="Tahoma"/>
          <w:color w:val="666666"/>
          <w:sz w:val="18"/>
          <w:szCs w:val="18"/>
          <w:lang w:val="en"/>
        </w:rPr>
        <w:t>)</w:t>
      </w:r>
    </w:p>
    <w:p w14:paraId="2D855365" w14:textId="77777777" w:rsidR="0004766B" w:rsidRPr="001E49E4" w:rsidRDefault="0004766B" w:rsidP="0004766B">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The University of Notre Dame Australia</w:t>
      </w:r>
    </w:p>
    <w:p w14:paraId="19D300E8" w14:textId="77777777" w:rsidR="0004766B" w:rsidRPr="001E49E4" w:rsidRDefault="0004766B" w:rsidP="0004766B">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The University of Queensland</w:t>
      </w:r>
    </w:p>
    <w:p w14:paraId="46AF0328" w14:textId="77777777" w:rsidR="0004766B" w:rsidRPr="001E49E4" w:rsidRDefault="0004766B" w:rsidP="0004766B">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The University of Sydney</w:t>
      </w:r>
    </w:p>
    <w:p w14:paraId="4FA43F21" w14:textId="77777777" w:rsidR="0004766B" w:rsidRPr="001E49E4" w:rsidRDefault="0004766B" w:rsidP="0004766B">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The University of Western Australia</w:t>
      </w:r>
    </w:p>
    <w:p w14:paraId="2C9E7877" w14:textId="3695E206" w:rsidR="0004766B" w:rsidRDefault="0004766B"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Pr>
          <w:rFonts w:ascii="Tahoma" w:eastAsia="Times New Roman" w:hAnsi="Tahoma" w:cs="Tahoma"/>
          <w:color w:val="666666"/>
          <w:sz w:val="18"/>
          <w:szCs w:val="18"/>
          <w:lang w:val="en"/>
        </w:rPr>
        <w:t>University of Canberra</w:t>
      </w:r>
    </w:p>
    <w:p w14:paraId="2C548B0B" w14:textId="77777777" w:rsidR="0004766B" w:rsidRPr="001E49E4" w:rsidRDefault="0004766B" w:rsidP="0004766B">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The University of New England</w:t>
      </w:r>
    </w:p>
    <w:p w14:paraId="11E8BCBA" w14:textId="77777777" w:rsidR="001E49E4" w:rsidRPr="001E49E4" w:rsidRDefault="001E49E4"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University of South Australia</w:t>
      </w:r>
    </w:p>
    <w:p w14:paraId="289CDC34" w14:textId="77777777" w:rsidR="001E49E4" w:rsidRPr="001E49E4" w:rsidRDefault="001E49E4"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University of Southern Queensland</w:t>
      </w:r>
    </w:p>
    <w:p w14:paraId="24B87CF3" w14:textId="77777777" w:rsidR="001E49E4" w:rsidRPr="001E49E4" w:rsidRDefault="001E49E4"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University of Tasmania</w:t>
      </w:r>
    </w:p>
    <w:p w14:paraId="549E49BF" w14:textId="77777777" w:rsidR="001E49E4" w:rsidRPr="001E49E4" w:rsidRDefault="001E49E4"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University of Technology Sydney</w:t>
      </w:r>
    </w:p>
    <w:p w14:paraId="57800B90" w14:textId="77777777" w:rsidR="001E49E4" w:rsidRPr="001E49E4" w:rsidRDefault="001E49E4"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University of the Sunshine Coast</w:t>
      </w:r>
    </w:p>
    <w:p w14:paraId="664871B8" w14:textId="77777777" w:rsidR="001E49E4" w:rsidRPr="001E49E4" w:rsidRDefault="001E49E4"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University of Western Sydney</w:t>
      </w:r>
    </w:p>
    <w:p w14:paraId="043F9AF4" w14:textId="77777777" w:rsidR="001E49E4" w:rsidRPr="001E49E4" w:rsidRDefault="001E49E4"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University of Wollongong</w:t>
      </w:r>
    </w:p>
    <w:p w14:paraId="172846D4" w14:textId="77777777" w:rsidR="001E49E4" w:rsidRDefault="001E49E4"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Victoria University</w:t>
      </w:r>
    </w:p>
    <w:p w14:paraId="62B9101B" w14:textId="7751E861" w:rsidR="0004766B" w:rsidRPr="001E49E4" w:rsidRDefault="0004766B" w:rsidP="001E49E4">
      <w:pPr>
        <w:numPr>
          <w:ilvl w:val="0"/>
          <w:numId w:val="6"/>
        </w:numPr>
        <w:spacing w:before="100" w:beforeAutospacing="1" w:after="100" w:afterAutospacing="1" w:line="240" w:lineRule="auto"/>
        <w:rPr>
          <w:rFonts w:ascii="Tahoma" w:eastAsia="Times New Roman" w:hAnsi="Tahoma" w:cs="Tahoma"/>
          <w:color w:val="666666"/>
          <w:sz w:val="18"/>
          <w:szCs w:val="18"/>
          <w:lang w:val="en"/>
        </w:rPr>
      </w:pPr>
      <w:r>
        <w:rPr>
          <w:rFonts w:ascii="Tahoma" w:eastAsia="Times New Roman" w:hAnsi="Tahoma" w:cs="Tahoma"/>
          <w:color w:val="666666"/>
          <w:sz w:val="18"/>
          <w:szCs w:val="18"/>
          <w:lang w:val="en"/>
        </w:rPr>
        <w:t>Western Sydney University</w:t>
      </w:r>
    </w:p>
    <w:p w14:paraId="2D040A2D" w14:textId="77777777" w:rsidR="00A03C79" w:rsidRDefault="00A03C79" w:rsidP="001E49E4">
      <w:pPr>
        <w:spacing w:before="100" w:beforeAutospacing="1" w:after="100" w:afterAutospacing="1" w:line="384" w:lineRule="atLeast"/>
        <w:outlineLvl w:val="2"/>
        <w:rPr>
          <w:rFonts w:ascii="Tahoma" w:eastAsia="Times New Roman" w:hAnsi="Tahoma" w:cs="Tahoma"/>
          <w:b/>
          <w:bCs/>
          <w:color w:val="666666"/>
          <w:sz w:val="25"/>
          <w:szCs w:val="25"/>
          <w:lang w:val="en"/>
        </w:rPr>
      </w:pPr>
    </w:p>
    <w:p w14:paraId="1EAA0AA7" w14:textId="77777777" w:rsidR="00A03C79" w:rsidRDefault="00A03C79">
      <w:pPr>
        <w:rPr>
          <w:rFonts w:ascii="Tahoma" w:eastAsia="Times New Roman" w:hAnsi="Tahoma" w:cs="Tahoma"/>
          <w:b/>
          <w:bCs/>
          <w:color w:val="666666"/>
          <w:sz w:val="25"/>
          <w:szCs w:val="25"/>
          <w:lang w:val="en"/>
        </w:rPr>
      </w:pPr>
      <w:r>
        <w:rPr>
          <w:rFonts w:ascii="Tahoma" w:eastAsia="Times New Roman" w:hAnsi="Tahoma" w:cs="Tahoma"/>
          <w:b/>
          <w:bCs/>
          <w:color w:val="666666"/>
          <w:sz w:val="25"/>
          <w:szCs w:val="25"/>
          <w:lang w:val="en"/>
        </w:rPr>
        <w:br w:type="page"/>
      </w:r>
    </w:p>
    <w:p w14:paraId="7F31F1BA" w14:textId="77777777" w:rsidR="001E49E4" w:rsidRPr="001E49E4" w:rsidRDefault="001E49E4" w:rsidP="001E49E4">
      <w:pPr>
        <w:spacing w:before="100" w:beforeAutospacing="1" w:after="100" w:afterAutospacing="1" w:line="384" w:lineRule="atLeast"/>
        <w:outlineLvl w:val="2"/>
        <w:rPr>
          <w:rFonts w:ascii="Tahoma" w:eastAsia="Times New Roman" w:hAnsi="Tahoma" w:cs="Tahoma"/>
          <w:b/>
          <w:bCs/>
          <w:color w:val="666666"/>
          <w:sz w:val="25"/>
          <w:szCs w:val="25"/>
          <w:lang w:val="en"/>
        </w:rPr>
      </w:pPr>
      <w:r w:rsidRPr="001E49E4">
        <w:rPr>
          <w:rFonts w:ascii="Tahoma" w:eastAsia="Times New Roman" w:hAnsi="Tahoma" w:cs="Tahoma"/>
          <w:b/>
          <w:bCs/>
          <w:color w:val="666666"/>
          <w:sz w:val="25"/>
          <w:szCs w:val="25"/>
          <w:lang w:val="en"/>
        </w:rPr>
        <w:lastRenderedPageBreak/>
        <w:t>201</w:t>
      </w:r>
      <w:r w:rsidR="00543AED">
        <w:rPr>
          <w:rFonts w:ascii="Tahoma" w:eastAsia="Times New Roman" w:hAnsi="Tahoma" w:cs="Tahoma"/>
          <w:b/>
          <w:bCs/>
          <w:color w:val="666666"/>
          <w:sz w:val="25"/>
          <w:szCs w:val="25"/>
          <w:lang w:val="en"/>
        </w:rPr>
        <w:t>5</w:t>
      </w:r>
      <w:r w:rsidRPr="001E49E4">
        <w:rPr>
          <w:rFonts w:ascii="Tahoma" w:eastAsia="Times New Roman" w:hAnsi="Tahoma" w:cs="Tahoma"/>
          <w:b/>
          <w:bCs/>
          <w:color w:val="666666"/>
          <w:sz w:val="25"/>
          <w:szCs w:val="25"/>
          <w:lang w:val="en"/>
        </w:rPr>
        <w:t xml:space="preserve"> NSRC Time Series Cohort*</w:t>
      </w:r>
    </w:p>
    <w:p w14:paraId="3A136E0C" w14:textId="77777777" w:rsidR="001E49E4" w:rsidRPr="001E49E4" w:rsidRDefault="001E49E4" w:rsidP="001E49E4">
      <w:pPr>
        <w:spacing w:before="100" w:beforeAutospacing="1" w:after="100" w:afterAutospacing="1" w:line="384" w:lineRule="atLeast"/>
        <w:outlineLvl w:val="3"/>
        <w:rPr>
          <w:rFonts w:ascii="Tahoma" w:eastAsia="Times New Roman" w:hAnsi="Tahoma" w:cs="Tahoma"/>
          <w:b/>
          <w:bCs/>
          <w:color w:val="666666"/>
          <w:lang w:val="en"/>
        </w:rPr>
      </w:pPr>
      <w:r w:rsidRPr="001E49E4">
        <w:rPr>
          <w:rFonts w:ascii="Tahoma" w:eastAsia="Times New Roman" w:hAnsi="Tahoma" w:cs="Tahoma"/>
          <w:b/>
          <w:bCs/>
          <w:color w:val="666666"/>
          <w:lang w:val="en"/>
        </w:rPr>
        <w:t>PFRA</w:t>
      </w:r>
    </w:p>
    <w:p w14:paraId="236F5FE8" w14:textId="02BF0A1F" w:rsidR="00213C88" w:rsidRDefault="00213C88" w:rsidP="001E49E4">
      <w:pPr>
        <w:numPr>
          <w:ilvl w:val="0"/>
          <w:numId w:val="7"/>
        </w:numPr>
        <w:spacing w:before="100" w:beforeAutospacing="1" w:after="100" w:afterAutospacing="1" w:line="240" w:lineRule="auto"/>
        <w:rPr>
          <w:rFonts w:ascii="Tahoma" w:eastAsia="Times New Roman" w:hAnsi="Tahoma" w:cs="Tahoma"/>
          <w:color w:val="666666"/>
          <w:sz w:val="18"/>
          <w:szCs w:val="18"/>
          <w:lang w:val="en"/>
        </w:rPr>
      </w:pPr>
      <w:r>
        <w:rPr>
          <w:rFonts w:ascii="Tahoma" w:eastAsia="Times New Roman" w:hAnsi="Tahoma" w:cs="Tahoma"/>
          <w:color w:val="666666"/>
          <w:sz w:val="18"/>
          <w:szCs w:val="18"/>
          <w:lang w:val="en"/>
        </w:rPr>
        <w:t>Australian Institute of Marine Science</w:t>
      </w:r>
    </w:p>
    <w:p w14:paraId="1ECA2A7A" w14:textId="77777777" w:rsidR="001E49E4" w:rsidRPr="001E49E4" w:rsidRDefault="001E49E4" w:rsidP="001E49E4">
      <w:pPr>
        <w:numPr>
          <w:ilvl w:val="0"/>
          <w:numId w:val="7"/>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Australian Nuclear Science and Technology Organisation (ANSTO)</w:t>
      </w:r>
    </w:p>
    <w:p w14:paraId="4CCC5EEA" w14:textId="77777777" w:rsidR="001E49E4" w:rsidRPr="001E49E4" w:rsidRDefault="001E49E4" w:rsidP="001E49E4">
      <w:pPr>
        <w:numPr>
          <w:ilvl w:val="0"/>
          <w:numId w:val="7"/>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Commonwealth Scientific and Industrial Research Organisation (CSIRO)</w:t>
      </w:r>
    </w:p>
    <w:p w14:paraId="5762139E" w14:textId="77777777" w:rsidR="001E49E4" w:rsidRPr="001E49E4" w:rsidRDefault="001E49E4" w:rsidP="001E49E4">
      <w:pPr>
        <w:numPr>
          <w:ilvl w:val="0"/>
          <w:numId w:val="7"/>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DST Group</w:t>
      </w:r>
    </w:p>
    <w:p w14:paraId="689781B7" w14:textId="77777777" w:rsidR="001E49E4" w:rsidRPr="001E49E4" w:rsidRDefault="001E49E4" w:rsidP="001E49E4">
      <w:pPr>
        <w:spacing w:before="100" w:beforeAutospacing="1" w:after="100" w:afterAutospacing="1" w:line="384" w:lineRule="atLeast"/>
        <w:outlineLvl w:val="3"/>
        <w:rPr>
          <w:rFonts w:ascii="Tahoma" w:eastAsia="Times New Roman" w:hAnsi="Tahoma" w:cs="Tahoma"/>
          <w:b/>
          <w:bCs/>
          <w:color w:val="666666"/>
          <w:lang w:val="en"/>
        </w:rPr>
      </w:pPr>
      <w:r w:rsidRPr="001E49E4">
        <w:rPr>
          <w:rFonts w:ascii="Tahoma" w:eastAsia="Times New Roman" w:hAnsi="Tahoma" w:cs="Tahoma"/>
          <w:b/>
          <w:bCs/>
          <w:color w:val="666666"/>
          <w:lang w:val="en"/>
        </w:rPr>
        <w:t>MRI</w:t>
      </w:r>
    </w:p>
    <w:p w14:paraId="17584A36" w14:textId="77777777" w:rsidR="001E49E4" w:rsidRDefault="001E49E4" w:rsidP="001E49E4">
      <w:pPr>
        <w:numPr>
          <w:ilvl w:val="0"/>
          <w:numId w:val="8"/>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Baker IDI Heart and Diabetes Institute</w:t>
      </w:r>
    </w:p>
    <w:p w14:paraId="3123AF58" w14:textId="77777777" w:rsidR="001E49E4" w:rsidRPr="001E49E4" w:rsidRDefault="001E49E4" w:rsidP="001E49E4">
      <w:pPr>
        <w:numPr>
          <w:ilvl w:val="0"/>
          <w:numId w:val="8"/>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Cancer Council Victoria</w:t>
      </w:r>
    </w:p>
    <w:p w14:paraId="410A7F83" w14:textId="77777777" w:rsidR="001E49E4" w:rsidRDefault="001E49E4" w:rsidP="001E49E4">
      <w:pPr>
        <w:numPr>
          <w:ilvl w:val="0"/>
          <w:numId w:val="8"/>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Centenary Institute of Cancer Medicine and Cell Biology</w:t>
      </w:r>
    </w:p>
    <w:p w14:paraId="32B94219" w14:textId="0829870C" w:rsidR="00213C88" w:rsidRPr="001E49E4" w:rsidRDefault="00213C88" w:rsidP="001E49E4">
      <w:pPr>
        <w:numPr>
          <w:ilvl w:val="0"/>
          <w:numId w:val="8"/>
        </w:numPr>
        <w:spacing w:before="100" w:beforeAutospacing="1" w:after="100" w:afterAutospacing="1" w:line="240" w:lineRule="auto"/>
        <w:rPr>
          <w:rFonts w:ascii="Tahoma" w:eastAsia="Times New Roman" w:hAnsi="Tahoma" w:cs="Tahoma"/>
          <w:color w:val="666666"/>
          <w:sz w:val="18"/>
          <w:szCs w:val="18"/>
          <w:lang w:val="en"/>
        </w:rPr>
      </w:pPr>
      <w:r>
        <w:rPr>
          <w:rFonts w:ascii="Tahoma" w:eastAsia="Times New Roman" w:hAnsi="Tahoma" w:cs="Tahoma"/>
          <w:color w:val="666666"/>
          <w:sz w:val="18"/>
          <w:szCs w:val="18"/>
          <w:lang w:val="en"/>
        </w:rPr>
        <w:t>Florey Nueroscience Institute</w:t>
      </w:r>
    </w:p>
    <w:p w14:paraId="58D3C327" w14:textId="42C7151D" w:rsidR="001E49E4" w:rsidRDefault="001E49E4" w:rsidP="001E49E4">
      <w:pPr>
        <w:numPr>
          <w:ilvl w:val="0"/>
          <w:numId w:val="8"/>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Garvan Institute of Medical Research</w:t>
      </w:r>
    </w:p>
    <w:p w14:paraId="61DFB327" w14:textId="27889BCB" w:rsidR="00213C88" w:rsidRDefault="00213C88" w:rsidP="001E49E4">
      <w:pPr>
        <w:numPr>
          <w:ilvl w:val="0"/>
          <w:numId w:val="8"/>
        </w:numPr>
        <w:spacing w:before="100" w:beforeAutospacing="1" w:after="100" w:afterAutospacing="1" w:line="240" w:lineRule="auto"/>
        <w:rPr>
          <w:rFonts w:ascii="Tahoma" w:eastAsia="Times New Roman" w:hAnsi="Tahoma" w:cs="Tahoma"/>
          <w:color w:val="666666"/>
          <w:sz w:val="18"/>
          <w:szCs w:val="18"/>
          <w:lang w:val="en"/>
        </w:rPr>
      </w:pPr>
      <w:r>
        <w:rPr>
          <w:rFonts w:ascii="Tahoma" w:eastAsia="Times New Roman" w:hAnsi="Tahoma" w:cs="Tahoma"/>
          <w:color w:val="666666"/>
          <w:sz w:val="18"/>
          <w:szCs w:val="18"/>
          <w:lang w:val="en"/>
        </w:rPr>
        <w:t>Ludwig Institute for Cancer Research</w:t>
      </w:r>
    </w:p>
    <w:p w14:paraId="448FF611" w14:textId="77777777" w:rsidR="00213C88" w:rsidRDefault="00213C88" w:rsidP="00213C88">
      <w:pPr>
        <w:numPr>
          <w:ilvl w:val="0"/>
          <w:numId w:val="8"/>
        </w:numPr>
        <w:spacing w:before="100" w:beforeAutospacing="1" w:after="100" w:afterAutospacing="1" w:line="240" w:lineRule="auto"/>
        <w:rPr>
          <w:rFonts w:ascii="Tahoma" w:eastAsia="Times New Roman" w:hAnsi="Tahoma" w:cs="Tahoma"/>
          <w:color w:val="666666"/>
          <w:sz w:val="18"/>
          <w:szCs w:val="18"/>
          <w:lang w:val="en"/>
        </w:rPr>
      </w:pPr>
      <w:r>
        <w:rPr>
          <w:rFonts w:ascii="Tahoma" w:eastAsia="Times New Roman" w:hAnsi="Tahoma" w:cs="Tahoma"/>
          <w:color w:val="666666"/>
          <w:sz w:val="18"/>
          <w:szCs w:val="18"/>
          <w:lang w:val="en"/>
        </w:rPr>
        <w:t>Macfarlane Burnet Institute for Medical Research and Public Health (Burnet Institute)</w:t>
      </w:r>
    </w:p>
    <w:p w14:paraId="6ED8F438" w14:textId="77777777" w:rsidR="001E49E4" w:rsidRPr="001E49E4" w:rsidRDefault="001E49E4" w:rsidP="001E49E4">
      <w:pPr>
        <w:numPr>
          <w:ilvl w:val="0"/>
          <w:numId w:val="8"/>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Murdoch Childrens Research Institute</w:t>
      </w:r>
    </w:p>
    <w:p w14:paraId="141E0C12" w14:textId="77777777" w:rsidR="001E49E4" w:rsidRPr="001E49E4" w:rsidRDefault="001E49E4" w:rsidP="001E49E4">
      <w:pPr>
        <w:numPr>
          <w:ilvl w:val="0"/>
          <w:numId w:val="8"/>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Neuroscience Research Australia</w:t>
      </w:r>
    </w:p>
    <w:p w14:paraId="291FCF66" w14:textId="77777777" w:rsidR="001E49E4" w:rsidRPr="001E49E4" w:rsidRDefault="001E49E4" w:rsidP="001E49E4">
      <w:pPr>
        <w:numPr>
          <w:ilvl w:val="0"/>
          <w:numId w:val="8"/>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Telethon Kids Institute</w:t>
      </w:r>
    </w:p>
    <w:p w14:paraId="446453A5" w14:textId="77777777" w:rsidR="001E49E4" w:rsidRDefault="001E49E4" w:rsidP="001E49E4">
      <w:pPr>
        <w:numPr>
          <w:ilvl w:val="0"/>
          <w:numId w:val="8"/>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The Walter and Eliza Hall Institute of Medical Research</w:t>
      </w:r>
    </w:p>
    <w:p w14:paraId="37E63259" w14:textId="15265468" w:rsidR="00DD69C3" w:rsidRDefault="00DD69C3" w:rsidP="001E49E4">
      <w:pPr>
        <w:numPr>
          <w:ilvl w:val="0"/>
          <w:numId w:val="8"/>
        </w:numPr>
        <w:spacing w:before="100" w:beforeAutospacing="1" w:after="100" w:afterAutospacing="1" w:line="240" w:lineRule="auto"/>
        <w:rPr>
          <w:rFonts w:ascii="Tahoma" w:eastAsia="Times New Roman" w:hAnsi="Tahoma" w:cs="Tahoma"/>
          <w:color w:val="666666"/>
          <w:sz w:val="18"/>
          <w:szCs w:val="18"/>
          <w:lang w:val="en"/>
        </w:rPr>
      </w:pPr>
      <w:r>
        <w:rPr>
          <w:rFonts w:ascii="Tahoma" w:eastAsia="Times New Roman" w:hAnsi="Tahoma" w:cs="Tahoma"/>
          <w:color w:val="666666"/>
          <w:sz w:val="18"/>
          <w:szCs w:val="18"/>
          <w:lang w:val="en"/>
        </w:rPr>
        <w:t>Victor Chang Cardiac Research Institute</w:t>
      </w:r>
    </w:p>
    <w:p w14:paraId="4955569D" w14:textId="23C0B3AA" w:rsidR="00213C88" w:rsidRPr="001E49E4" w:rsidRDefault="00213C88" w:rsidP="001E49E4">
      <w:pPr>
        <w:numPr>
          <w:ilvl w:val="0"/>
          <w:numId w:val="8"/>
        </w:numPr>
        <w:spacing w:before="100" w:beforeAutospacing="1" w:after="100" w:afterAutospacing="1" w:line="240" w:lineRule="auto"/>
        <w:rPr>
          <w:rFonts w:ascii="Tahoma" w:eastAsia="Times New Roman" w:hAnsi="Tahoma" w:cs="Tahoma"/>
          <w:color w:val="666666"/>
          <w:sz w:val="18"/>
          <w:szCs w:val="18"/>
          <w:lang w:val="en"/>
        </w:rPr>
      </w:pPr>
      <w:r>
        <w:rPr>
          <w:rFonts w:ascii="Tahoma" w:eastAsia="Times New Roman" w:hAnsi="Tahoma" w:cs="Tahoma"/>
          <w:color w:val="666666"/>
          <w:sz w:val="18"/>
          <w:szCs w:val="18"/>
          <w:lang w:val="en"/>
        </w:rPr>
        <w:t>Women’s and Children’s Health Research Institute</w:t>
      </w:r>
    </w:p>
    <w:p w14:paraId="3EA0A5F5" w14:textId="77777777" w:rsidR="001E49E4" w:rsidRPr="001E49E4" w:rsidRDefault="001E49E4" w:rsidP="001E49E4">
      <w:pPr>
        <w:spacing w:before="100" w:beforeAutospacing="1" w:after="100" w:afterAutospacing="1" w:line="384" w:lineRule="atLeast"/>
        <w:outlineLvl w:val="3"/>
        <w:rPr>
          <w:rFonts w:ascii="Tahoma" w:eastAsia="Times New Roman" w:hAnsi="Tahoma" w:cs="Tahoma"/>
          <w:b/>
          <w:bCs/>
          <w:color w:val="666666"/>
          <w:lang w:val="en"/>
        </w:rPr>
      </w:pPr>
      <w:r w:rsidRPr="001E49E4">
        <w:rPr>
          <w:rFonts w:ascii="Tahoma" w:eastAsia="Times New Roman" w:hAnsi="Tahoma" w:cs="Tahoma"/>
          <w:b/>
          <w:bCs/>
          <w:color w:val="666666"/>
          <w:lang w:val="en"/>
        </w:rPr>
        <w:t>Universities</w:t>
      </w:r>
    </w:p>
    <w:p w14:paraId="340B6AFE" w14:textId="77777777"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Australian Catholic University</w:t>
      </w:r>
    </w:p>
    <w:p w14:paraId="35145496" w14:textId="77777777"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Charles Darwin University</w:t>
      </w:r>
    </w:p>
    <w:p w14:paraId="67FDCED0" w14:textId="77777777" w:rsid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Charles Sturt University</w:t>
      </w:r>
    </w:p>
    <w:p w14:paraId="1845C5D4" w14:textId="2C60C86D" w:rsidR="0012282B" w:rsidRPr="001E49E4" w:rsidRDefault="0012282B"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Pr>
          <w:rFonts w:ascii="Tahoma" w:eastAsia="Times New Roman" w:hAnsi="Tahoma" w:cs="Tahoma"/>
          <w:color w:val="666666"/>
          <w:sz w:val="18"/>
          <w:szCs w:val="18"/>
          <w:lang w:val="en"/>
        </w:rPr>
        <w:t>CQUniversity</w:t>
      </w:r>
    </w:p>
    <w:p w14:paraId="0EF3F6FA" w14:textId="77777777"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Curtin University of Technology</w:t>
      </w:r>
    </w:p>
    <w:p w14:paraId="4056A080" w14:textId="77777777"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Deakin University</w:t>
      </w:r>
    </w:p>
    <w:p w14:paraId="56581382" w14:textId="77777777"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Edith Cowan University</w:t>
      </w:r>
    </w:p>
    <w:p w14:paraId="0BF1473C" w14:textId="311DB4AF"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Federation University Australia</w:t>
      </w:r>
    </w:p>
    <w:p w14:paraId="42467694" w14:textId="77777777"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Flinders University</w:t>
      </w:r>
    </w:p>
    <w:p w14:paraId="243FE4EF" w14:textId="77777777"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Griffith University</w:t>
      </w:r>
    </w:p>
    <w:p w14:paraId="423E5E25" w14:textId="77777777"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James Cook University</w:t>
      </w:r>
    </w:p>
    <w:p w14:paraId="6DAE898E" w14:textId="77777777"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Latrobe University</w:t>
      </w:r>
    </w:p>
    <w:p w14:paraId="5BDFFDCD" w14:textId="77777777"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Macquarie University</w:t>
      </w:r>
    </w:p>
    <w:p w14:paraId="3B188CFF" w14:textId="77777777"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Monash University</w:t>
      </w:r>
    </w:p>
    <w:p w14:paraId="37E5DF37" w14:textId="77777777"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Murdoch University</w:t>
      </w:r>
    </w:p>
    <w:p w14:paraId="08B10CE3" w14:textId="304F3A52"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Newcastle Innovation</w:t>
      </w:r>
      <w:r w:rsidR="008304A2">
        <w:rPr>
          <w:rFonts w:ascii="Tahoma" w:eastAsia="Times New Roman" w:hAnsi="Tahoma" w:cs="Tahoma"/>
          <w:color w:val="666666"/>
          <w:sz w:val="18"/>
          <w:szCs w:val="18"/>
          <w:lang w:val="en"/>
        </w:rPr>
        <w:t>(</w:t>
      </w:r>
      <w:r w:rsidRPr="001E49E4">
        <w:rPr>
          <w:rFonts w:ascii="Tahoma" w:eastAsia="Times New Roman" w:hAnsi="Tahoma" w:cs="Tahoma"/>
          <w:color w:val="666666"/>
          <w:sz w:val="18"/>
          <w:szCs w:val="18"/>
          <w:lang w:val="en"/>
        </w:rPr>
        <w:t>University of Newcastle</w:t>
      </w:r>
      <w:r w:rsidR="00F20B97">
        <w:rPr>
          <w:rFonts w:ascii="Tahoma" w:eastAsia="Times New Roman" w:hAnsi="Tahoma" w:cs="Tahoma"/>
          <w:color w:val="666666"/>
          <w:sz w:val="18"/>
          <w:szCs w:val="18"/>
          <w:lang w:val="en"/>
        </w:rPr>
        <w:t>,</w:t>
      </w:r>
      <w:r w:rsidR="008304A2">
        <w:rPr>
          <w:rFonts w:ascii="Tahoma" w:eastAsia="Times New Roman" w:hAnsi="Tahoma" w:cs="Tahoma"/>
          <w:color w:val="666666"/>
          <w:sz w:val="18"/>
          <w:szCs w:val="18"/>
          <w:lang w:val="en"/>
        </w:rPr>
        <w:t xml:space="preserve"> controlled entity</w:t>
      </w:r>
      <w:r w:rsidRPr="001E49E4">
        <w:rPr>
          <w:rFonts w:ascii="Tahoma" w:eastAsia="Times New Roman" w:hAnsi="Tahoma" w:cs="Tahoma"/>
          <w:color w:val="666666"/>
          <w:sz w:val="18"/>
          <w:szCs w:val="18"/>
          <w:lang w:val="en"/>
        </w:rPr>
        <w:t>)</w:t>
      </w:r>
    </w:p>
    <w:p w14:paraId="6734B617" w14:textId="6ED759B7" w:rsidR="001E49E4" w:rsidRPr="00F20B97" w:rsidRDefault="001E49E4" w:rsidP="00F20B97">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F20B97">
        <w:rPr>
          <w:rFonts w:ascii="Tahoma" w:eastAsia="Times New Roman" w:hAnsi="Tahoma" w:cs="Tahoma"/>
          <w:color w:val="666666"/>
          <w:sz w:val="18"/>
          <w:szCs w:val="18"/>
          <w:lang w:val="en"/>
        </w:rPr>
        <w:t>Queensland University of Technology</w:t>
      </w:r>
    </w:p>
    <w:p w14:paraId="6C3A8BFC" w14:textId="77777777"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RMIT University</w:t>
      </w:r>
    </w:p>
    <w:p w14:paraId="1D193783" w14:textId="77777777"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Southern Cross University</w:t>
      </w:r>
    </w:p>
    <w:p w14:paraId="6B7364E5" w14:textId="77777777"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Swinburne University of technology</w:t>
      </w:r>
    </w:p>
    <w:p w14:paraId="44F289E5" w14:textId="77777777"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The Australian National University</w:t>
      </w:r>
    </w:p>
    <w:p w14:paraId="27A0F4D4" w14:textId="77777777"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The University of Adelaide</w:t>
      </w:r>
    </w:p>
    <w:p w14:paraId="64DD2C4D" w14:textId="77777777"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The University of Melbourne</w:t>
      </w:r>
    </w:p>
    <w:p w14:paraId="13F96429" w14:textId="77777777" w:rsid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lastRenderedPageBreak/>
        <w:t>The University of New England</w:t>
      </w:r>
    </w:p>
    <w:p w14:paraId="789A099D" w14:textId="54C41E52" w:rsidR="0012282B" w:rsidRPr="001E49E4" w:rsidRDefault="0012282B" w:rsidP="0012282B">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The University of New South Wales</w:t>
      </w:r>
      <w:r>
        <w:rPr>
          <w:rFonts w:ascii="Tahoma" w:eastAsia="Times New Roman" w:hAnsi="Tahoma" w:cs="Tahoma"/>
          <w:color w:val="666666"/>
          <w:sz w:val="18"/>
          <w:szCs w:val="18"/>
          <w:lang w:val="en"/>
        </w:rPr>
        <w:t xml:space="preserve"> (NewSouth Innovations</w:t>
      </w:r>
      <w:r w:rsidR="008304A2">
        <w:rPr>
          <w:rFonts w:ascii="Tahoma" w:eastAsia="Times New Roman" w:hAnsi="Tahoma" w:cs="Tahoma"/>
          <w:color w:val="666666"/>
          <w:sz w:val="18"/>
          <w:szCs w:val="18"/>
          <w:lang w:val="en"/>
        </w:rPr>
        <w:t>)</w:t>
      </w:r>
    </w:p>
    <w:p w14:paraId="618438BB" w14:textId="77777777"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The University of Notre Dame Australia</w:t>
      </w:r>
    </w:p>
    <w:p w14:paraId="288154D9" w14:textId="77777777"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The University of Queensland</w:t>
      </w:r>
    </w:p>
    <w:p w14:paraId="04A0C66D" w14:textId="77777777"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The University of Sydney</w:t>
      </w:r>
    </w:p>
    <w:p w14:paraId="26E902EA" w14:textId="77777777"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The University of Western Australia</w:t>
      </w:r>
    </w:p>
    <w:p w14:paraId="54219124" w14:textId="77777777"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University of Canberra</w:t>
      </w:r>
    </w:p>
    <w:p w14:paraId="26C9EC85" w14:textId="77777777"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University of South Australia</w:t>
      </w:r>
    </w:p>
    <w:p w14:paraId="2B836703" w14:textId="77777777"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University of Southern Queensland</w:t>
      </w:r>
    </w:p>
    <w:p w14:paraId="6B139682" w14:textId="77777777"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University of Tasmania</w:t>
      </w:r>
    </w:p>
    <w:p w14:paraId="6981F0CF" w14:textId="7A245C68"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 xml:space="preserve">University of </w:t>
      </w:r>
      <w:r w:rsidR="0012282B" w:rsidRPr="001E49E4">
        <w:rPr>
          <w:rFonts w:ascii="Tahoma" w:eastAsia="Times New Roman" w:hAnsi="Tahoma" w:cs="Tahoma"/>
          <w:color w:val="666666"/>
          <w:sz w:val="18"/>
          <w:szCs w:val="18"/>
          <w:lang w:val="en"/>
        </w:rPr>
        <w:t>Technology Sydney</w:t>
      </w:r>
    </w:p>
    <w:p w14:paraId="39003182" w14:textId="77777777"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University of the Sunshine Coast</w:t>
      </w:r>
    </w:p>
    <w:p w14:paraId="577808D0" w14:textId="77777777"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University of Western Sydney</w:t>
      </w:r>
    </w:p>
    <w:p w14:paraId="32F7036E" w14:textId="77777777"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University of Wollongong</w:t>
      </w:r>
    </w:p>
    <w:p w14:paraId="494B7411" w14:textId="77777777" w:rsidR="001E49E4" w:rsidRPr="001E49E4" w:rsidRDefault="001E49E4" w:rsidP="001E49E4">
      <w:pPr>
        <w:numPr>
          <w:ilvl w:val="0"/>
          <w:numId w:val="9"/>
        </w:numPr>
        <w:spacing w:before="100" w:beforeAutospacing="1" w:after="100" w:afterAutospacing="1" w:line="240" w:lineRule="auto"/>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Victoria University</w:t>
      </w:r>
    </w:p>
    <w:p w14:paraId="6EB09999" w14:textId="77777777" w:rsidR="001E49E4" w:rsidRPr="001E49E4" w:rsidRDefault="001E49E4" w:rsidP="001E49E4">
      <w:pPr>
        <w:spacing w:before="100" w:beforeAutospacing="1" w:after="100" w:afterAutospacing="1" w:line="336" w:lineRule="atLeast"/>
        <w:rPr>
          <w:rFonts w:ascii="Tahoma" w:eastAsia="Times New Roman" w:hAnsi="Tahoma" w:cs="Tahoma"/>
          <w:color w:val="666666"/>
          <w:sz w:val="18"/>
          <w:szCs w:val="18"/>
          <w:lang w:val="en"/>
        </w:rPr>
      </w:pPr>
      <w:r w:rsidRPr="001E49E4">
        <w:rPr>
          <w:rFonts w:ascii="Tahoma" w:eastAsia="Times New Roman" w:hAnsi="Tahoma" w:cs="Tahoma"/>
          <w:color w:val="666666"/>
          <w:sz w:val="18"/>
          <w:szCs w:val="18"/>
          <w:lang w:val="en"/>
        </w:rPr>
        <w:t>* </w:t>
      </w:r>
    </w:p>
    <w:p w14:paraId="0801723B" w14:textId="77777777" w:rsidR="001E49E4" w:rsidRPr="001E49E4" w:rsidRDefault="006C6C0A" w:rsidP="001E49E4">
      <w:pPr>
        <w:spacing w:before="330" w:after="180" w:line="240" w:lineRule="auto"/>
        <w:rPr>
          <w:rFonts w:ascii="Tahoma" w:eastAsia="Times New Roman" w:hAnsi="Tahoma" w:cs="Tahoma"/>
          <w:color w:val="666666"/>
          <w:sz w:val="18"/>
          <w:szCs w:val="18"/>
          <w:lang w:val="en"/>
        </w:rPr>
      </w:pPr>
      <w:r>
        <w:rPr>
          <w:rFonts w:ascii="Tahoma" w:eastAsia="Times New Roman" w:hAnsi="Tahoma" w:cs="Tahoma"/>
          <w:color w:val="666666"/>
          <w:sz w:val="18"/>
          <w:szCs w:val="18"/>
          <w:lang w:val="en"/>
        </w:rPr>
        <w:pict w14:anchorId="67B8687E">
          <v:rect id="_x0000_i1025" style="width:0;height:1.5pt" o:hralign="center" o:hrstd="t" o:hrnoshade="t" o:hr="t" fillcolor="#039" stroked="f"/>
        </w:pict>
      </w:r>
    </w:p>
    <w:p w14:paraId="3A87E76C" w14:textId="77777777" w:rsidR="001E49E4" w:rsidRPr="001E49E4" w:rsidRDefault="001E49E4" w:rsidP="001E49E4">
      <w:pPr>
        <w:spacing w:before="100" w:beforeAutospacing="1" w:after="100" w:afterAutospacing="1" w:line="336" w:lineRule="atLeast"/>
        <w:rPr>
          <w:rFonts w:ascii="Tahoma" w:eastAsia="Times New Roman" w:hAnsi="Tahoma" w:cs="Tahoma"/>
          <w:color w:val="666666"/>
          <w:sz w:val="18"/>
          <w:szCs w:val="18"/>
          <w:lang w:val="en"/>
        </w:rPr>
      </w:pPr>
      <w:bookmarkStart w:id="3" w:name="_ftn1"/>
      <w:bookmarkStart w:id="4" w:name="_ftn2"/>
      <w:bookmarkEnd w:id="3"/>
      <w:bookmarkEnd w:id="4"/>
      <w:r w:rsidRPr="001E49E4">
        <w:rPr>
          <w:rFonts w:ascii="Tahoma" w:eastAsia="Times New Roman" w:hAnsi="Tahoma" w:cs="Tahoma"/>
          <w:color w:val="666666"/>
          <w:sz w:val="18"/>
          <w:szCs w:val="18"/>
          <w:vertAlign w:val="superscript"/>
          <w:lang w:val="en"/>
        </w:rPr>
        <w:t>2</w:t>
      </w:r>
      <w:r w:rsidRPr="001E49E4">
        <w:rPr>
          <w:rFonts w:ascii="Tahoma" w:eastAsia="Times New Roman" w:hAnsi="Tahoma" w:cs="Tahoma"/>
          <w:color w:val="666666"/>
          <w:sz w:val="18"/>
          <w:szCs w:val="18"/>
          <w:lang w:val="en"/>
        </w:rPr>
        <w:t xml:space="preserve"> Australian Bureau of Statistics’ Australian System of National Accounts 201</w:t>
      </w:r>
      <w:r w:rsidR="002B1E5B">
        <w:rPr>
          <w:rFonts w:ascii="Tahoma" w:eastAsia="Times New Roman" w:hAnsi="Tahoma" w:cs="Tahoma"/>
          <w:color w:val="666666"/>
          <w:sz w:val="18"/>
          <w:szCs w:val="18"/>
          <w:lang w:val="en"/>
        </w:rPr>
        <w:t>5</w:t>
      </w:r>
      <w:r w:rsidRPr="001E49E4">
        <w:rPr>
          <w:rFonts w:ascii="Tahoma" w:eastAsia="Times New Roman" w:hAnsi="Tahoma" w:cs="Tahoma"/>
          <w:color w:val="666666"/>
          <w:sz w:val="18"/>
          <w:szCs w:val="18"/>
          <w:lang w:val="en"/>
        </w:rPr>
        <w:t>-1</w:t>
      </w:r>
      <w:r w:rsidR="002B1E5B">
        <w:rPr>
          <w:rFonts w:ascii="Tahoma" w:eastAsia="Times New Roman" w:hAnsi="Tahoma" w:cs="Tahoma"/>
          <w:color w:val="666666"/>
          <w:sz w:val="18"/>
          <w:szCs w:val="18"/>
          <w:lang w:val="en"/>
        </w:rPr>
        <w:t>6</w:t>
      </w:r>
      <w:r w:rsidRPr="001E49E4">
        <w:rPr>
          <w:rFonts w:ascii="Tahoma" w:eastAsia="Times New Roman" w:hAnsi="Tahoma" w:cs="Tahoma"/>
          <w:color w:val="666666"/>
          <w:sz w:val="18"/>
          <w:szCs w:val="18"/>
          <w:lang w:val="en"/>
        </w:rPr>
        <w:t xml:space="preserve">, cat. no 5204.0 </w:t>
      </w:r>
    </w:p>
    <w:p w14:paraId="0AC5F799" w14:textId="77777777" w:rsidR="00F129D3" w:rsidRDefault="00F129D3"/>
    <w:sectPr w:rsidR="00F129D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69CB56" w14:textId="77777777" w:rsidR="002B1E5B" w:rsidRDefault="002B1E5B" w:rsidP="002B1E5B">
      <w:pPr>
        <w:spacing w:after="0" w:line="240" w:lineRule="auto"/>
      </w:pPr>
      <w:r>
        <w:separator/>
      </w:r>
    </w:p>
  </w:endnote>
  <w:endnote w:type="continuationSeparator" w:id="0">
    <w:p w14:paraId="2D2D0382" w14:textId="77777777" w:rsidR="002B1E5B" w:rsidRDefault="002B1E5B" w:rsidP="002B1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503AB4" w14:textId="77777777" w:rsidR="002B1E5B" w:rsidRDefault="002B1E5B" w:rsidP="002B1E5B">
      <w:pPr>
        <w:spacing w:after="0" w:line="240" w:lineRule="auto"/>
      </w:pPr>
      <w:r>
        <w:separator/>
      </w:r>
    </w:p>
  </w:footnote>
  <w:footnote w:type="continuationSeparator" w:id="0">
    <w:p w14:paraId="766F7170" w14:textId="77777777" w:rsidR="002B1E5B" w:rsidRDefault="002B1E5B" w:rsidP="002B1E5B">
      <w:pPr>
        <w:spacing w:after="0" w:line="240" w:lineRule="auto"/>
      </w:pPr>
      <w:r>
        <w:continuationSeparator/>
      </w:r>
    </w:p>
  </w:footnote>
  <w:footnote w:id="1">
    <w:p w14:paraId="43587B64" w14:textId="77777777" w:rsidR="002B1E5B" w:rsidRPr="00153AA8" w:rsidRDefault="002B1E5B">
      <w:pPr>
        <w:pStyle w:val="FootnoteText"/>
        <w:rPr>
          <w:lang w:val="en-AU"/>
        </w:rPr>
      </w:pPr>
      <w:r>
        <w:rPr>
          <w:rStyle w:val="FootnoteReference"/>
        </w:rPr>
        <w:footnoteRef/>
      </w:r>
      <w:r>
        <w:t xml:space="preserve"> </w:t>
      </w:r>
      <w:r w:rsidRPr="001E49E4">
        <w:rPr>
          <w:rFonts w:ascii="Tahoma" w:eastAsia="Times New Roman" w:hAnsi="Tahoma" w:cs="Tahoma"/>
          <w:color w:val="666666"/>
          <w:sz w:val="18"/>
          <w:szCs w:val="18"/>
          <w:lang w:val="en"/>
        </w:rPr>
        <w:t>Australian Bureau of Statistics’ Australian System of National Accounts 201</w:t>
      </w:r>
      <w:r>
        <w:rPr>
          <w:rFonts w:ascii="Tahoma" w:eastAsia="Times New Roman" w:hAnsi="Tahoma" w:cs="Tahoma"/>
          <w:color w:val="666666"/>
          <w:sz w:val="18"/>
          <w:szCs w:val="18"/>
          <w:lang w:val="en"/>
        </w:rPr>
        <w:t>5</w:t>
      </w:r>
      <w:r w:rsidRPr="001E49E4">
        <w:rPr>
          <w:rFonts w:ascii="Tahoma" w:eastAsia="Times New Roman" w:hAnsi="Tahoma" w:cs="Tahoma"/>
          <w:color w:val="666666"/>
          <w:sz w:val="18"/>
          <w:szCs w:val="18"/>
          <w:lang w:val="en"/>
        </w:rPr>
        <w:t>-1</w:t>
      </w:r>
      <w:r>
        <w:rPr>
          <w:rFonts w:ascii="Tahoma" w:eastAsia="Times New Roman" w:hAnsi="Tahoma" w:cs="Tahoma"/>
          <w:color w:val="666666"/>
          <w:sz w:val="18"/>
          <w:szCs w:val="18"/>
          <w:lang w:val="en"/>
        </w:rPr>
        <w:t>6</w:t>
      </w:r>
      <w:r w:rsidRPr="001E49E4">
        <w:rPr>
          <w:rFonts w:ascii="Tahoma" w:eastAsia="Times New Roman" w:hAnsi="Tahoma" w:cs="Tahoma"/>
          <w:color w:val="666666"/>
          <w:sz w:val="18"/>
          <w:szCs w:val="18"/>
          <w:lang w:val="en"/>
        </w:rPr>
        <w:t>, cat. no 5204.0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D68D2"/>
    <w:multiLevelType w:val="multilevel"/>
    <w:tmpl w:val="4198F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D60174"/>
    <w:multiLevelType w:val="multilevel"/>
    <w:tmpl w:val="C824A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35212E"/>
    <w:multiLevelType w:val="multilevel"/>
    <w:tmpl w:val="51441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D649B3"/>
    <w:multiLevelType w:val="multilevel"/>
    <w:tmpl w:val="D4126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9F06F3"/>
    <w:multiLevelType w:val="multilevel"/>
    <w:tmpl w:val="B5DC4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B60D3B"/>
    <w:multiLevelType w:val="multilevel"/>
    <w:tmpl w:val="A8F67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CA94790"/>
    <w:multiLevelType w:val="multilevel"/>
    <w:tmpl w:val="6292F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5E74BA9"/>
    <w:multiLevelType w:val="multilevel"/>
    <w:tmpl w:val="D412695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7E93EE5"/>
    <w:multiLevelType w:val="multilevel"/>
    <w:tmpl w:val="51164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3FC5F91"/>
    <w:multiLevelType w:val="multilevel"/>
    <w:tmpl w:val="18223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8"/>
  </w:num>
  <w:num w:numId="5">
    <w:abstractNumId w:val="7"/>
  </w:num>
  <w:num w:numId="6">
    <w:abstractNumId w:val="5"/>
  </w:num>
  <w:num w:numId="7">
    <w:abstractNumId w:val="9"/>
  </w:num>
  <w:num w:numId="8">
    <w:abstractNumId w:val="0"/>
  </w:num>
  <w:num w:numId="9">
    <w:abstractNumId w:val="6"/>
  </w:num>
  <w:num w:numId="10">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aylor, Jenny">
    <w15:presenceInfo w15:providerId="AD" w15:userId="S-1-5-21-2957929095-3120739573-999721741-163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9E4"/>
    <w:rsid w:val="0004766B"/>
    <w:rsid w:val="00081ECB"/>
    <w:rsid w:val="000D658D"/>
    <w:rsid w:val="0012282B"/>
    <w:rsid w:val="00153AA8"/>
    <w:rsid w:val="0017005B"/>
    <w:rsid w:val="001925E6"/>
    <w:rsid w:val="001E49E4"/>
    <w:rsid w:val="00213C88"/>
    <w:rsid w:val="00221D8E"/>
    <w:rsid w:val="002B1E5B"/>
    <w:rsid w:val="002B295E"/>
    <w:rsid w:val="003076A6"/>
    <w:rsid w:val="003B2FC1"/>
    <w:rsid w:val="00460FE2"/>
    <w:rsid w:val="00461D56"/>
    <w:rsid w:val="00467AC8"/>
    <w:rsid w:val="004A29EC"/>
    <w:rsid w:val="00543AED"/>
    <w:rsid w:val="00557A6C"/>
    <w:rsid w:val="005B349E"/>
    <w:rsid w:val="006123DA"/>
    <w:rsid w:val="006C6C0A"/>
    <w:rsid w:val="006F04EC"/>
    <w:rsid w:val="00732A41"/>
    <w:rsid w:val="00737A31"/>
    <w:rsid w:val="007616D0"/>
    <w:rsid w:val="00817F0D"/>
    <w:rsid w:val="008304A2"/>
    <w:rsid w:val="00834D46"/>
    <w:rsid w:val="00890C4E"/>
    <w:rsid w:val="008D7D86"/>
    <w:rsid w:val="00904638"/>
    <w:rsid w:val="00914BFF"/>
    <w:rsid w:val="00A03C79"/>
    <w:rsid w:val="00A35D7C"/>
    <w:rsid w:val="00A770CE"/>
    <w:rsid w:val="00A92997"/>
    <w:rsid w:val="00AA7113"/>
    <w:rsid w:val="00B22B77"/>
    <w:rsid w:val="00B90CD0"/>
    <w:rsid w:val="00BD2C05"/>
    <w:rsid w:val="00BE69D2"/>
    <w:rsid w:val="00CF76E1"/>
    <w:rsid w:val="00D16DA7"/>
    <w:rsid w:val="00DC41EA"/>
    <w:rsid w:val="00DD69C3"/>
    <w:rsid w:val="00DE7B0B"/>
    <w:rsid w:val="00EE180A"/>
    <w:rsid w:val="00F129D3"/>
    <w:rsid w:val="00F20B97"/>
    <w:rsid w:val="00F83B0B"/>
    <w:rsid w:val="00FB7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5987F39"/>
  <w15:docId w15:val="{1E0CE17E-5A76-44C5-9E9E-7C93E799D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1D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1D56"/>
    <w:rPr>
      <w:rFonts w:ascii="Segoe UI" w:hAnsi="Segoe UI" w:cs="Segoe UI"/>
      <w:sz w:val="18"/>
      <w:szCs w:val="18"/>
    </w:rPr>
  </w:style>
  <w:style w:type="paragraph" w:styleId="FootnoteText">
    <w:name w:val="footnote text"/>
    <w:basedOn w:val="Normal"/>
    <w:link w:val="FootnoteTextChar"/>
    <w:uiPriority w:val="99"/>
    <w:semiHidden/>
    <w:unhideWhenUsed/>
    <w:rsid w:val="002B1E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1E5B"/>
    <w:rPr>
      <w:sz w:val="20"/>
      <w:szCs w:val="20"/>
    </w:rPr>
  </w:style>
  <w:style w:type="character" w:styleId="FootnoteReference">
    <w:name w:val="footnote reference"/>
    <w:basedOn w:val="DefaultParagraphFont"/>
    <w:uiPriority w:val="99"/>
    <w:semiHidden/>
    <w:unhideWhenUsed/>
    <w:rsid w:val="002B1E5B"/>
    <w:rPr>
      <w:vertAlign w:val="superscript"/>
    </w:rPr>
  </w:style>
  <w:style w:type="paragraph" w:styleId="ListParagraph">
    <w:name w:val="List Paragraph"/>
    <w:basedOn w:val="Normal"/>
    <w:uiPriority w:val="34"/>
    <w:qFormat/>
    <w:rsid w:val="00543A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3143401">
      <w:bodyDiv w:val="1"/>
      <w:marLeft w:val="0"/>
      <w:marRight w:val="0"/>
      <w:marTop w:val="0"/>
      <w:marBottom w:val="0"/>
      <w:divBdr>
        <w:top w:val="none" w:sz="0" w:space="0" w:color="auto"/>
        <w:left w:val="none" w:sz="0" w:space="0" w:color="auto"/>
        <w:bottom w:val="none" w:sz="0" w:space="0" w:color="auto"/>
        <w:right w:val="none" w:sz="0" w:space="0" w:color="auto"/>
      </w:divBdr>
      <w:divsChild>
        <w:div w:id="1451389990">
          <w:marLeft w:val="0"/>
          <w:marRight w:val="0"/>
          <w:marTop w:val="0"/>
          <w:marBottom w:val="0"/>
          <w:divBdr>
            <w:top w:val="none" w:sz="0" w:space="0" w:color="auto"/>
            <w:left w:val="none" w:sz="0" w:space="0" w:color="auto"/>
            <w:bottom w:val="none" w:sz="0" w:space="0" w:color="auto"/>
            <w:right w:val="none" w:sz="0" w:space="0" w:color="auto"/>
          </w:divBdr>
          <w:divsChild>
            <w:div w:id="1647583820">
              <w:marLeft w:val="0"/>
              <w:marRight w:val="0"/>
              <w:marTop w:val="0"/>
              <w:marBottom w:val="0"/>
              <w:divBdr>
                <w:top w:val="none" w:sz="0" w:space="0" w:color="auto"/>
                <w:left w:val="none" w:sz="0" w:space="0" w:color="auto"/>
                <w:bottom w:val="none" w:sz="0" w:space="0" w:color="auto"/>
                <w:right w:val="none" w:sz="0" w:space="0" w:color="auto"/>
              </w:divBdr>
              <w:divsChild>
                <w:div w:id="497120036">
                  <w:marLeft w:val="0"/>
                  <w:marRight w:val="0"/>
                  <w:marTop w:val="0"/>
                  <w:marBottom w:val="0"/>
                  <w:divBdr>
                    <w:top w:val="none" w:sz="0" w:space="0" w:color="auto"/>
                    <w:left w:val="none" w:sz="0" w:space="0" w:color="auto"/>
                    <w:bottom w:val="none" w:sz="0" w:space="0" w:color="auto"/>
                    <w:right w:val="none" w:sz="0" w:space="0" w:color="auto"/>
                  </w:divBdr>
                  <w:divsChild>
                    <w:div w:id="1922179579">
                      <w:marLeft w:val="0"/>
                      <w:marRight w:val="0"/>
                      <w:marTop w:val="0"/>
                      <w:marBottom w:val="0"/>
                      <w:divBdr>
                        <w:top w:val="none" w:sz="0" w:space="0" w:color="auto"/>
                        <w:left w:val="none" w:sz="0" w:space="0" w:color="auto"/>
                        <w:bottom w:val="none" w:sz="0" w:space="0" w:color="auto"/>
                        <w:right w:val="none" w:sz="0" w:space="0" w:color="auto"/>
                      </w:divBdr>
                      <w:divsChild>
                        <w:div w:id="662928722">
                          <w:marLeft w:val="0"/>
                          <w:marRight w:val="0"/>
                          <w:marTop w:val="0"/>
                          <w:marBottom w:val="0"/>
                          <w:divBdr>
                            <w:top w:val="none" w:sz="0" w:space="0" w:color="auto"/>
                            <w:left w:val="none" w:sz="0" w:space="0" w:color="auto"/>
                            <w:bottom w:val="none" w:sz="0" w:space="0" w:color="auto"/>
                            <w:right w:val="none" w:sz="0" w:space="0" w:color="auto"/>
                          </w:divBdr>
                          <w:divsChild>
                            <w:div w:id="1340426193">
                              <w:marLeft w:val="0"/>
                              <w:marRight w:val="0"/>
                              <w:marTop w:val="0"/>
                              <w:marBottom w:val="0"/>
                              <w:divBdr>
                                <w:top w:val="none" w:sz="0" w:space="0" w:color="auto"/>
                                <w:left w:val="none" w:sz="0" w:space="0" w:color="auto"/>
                                <w:bottom w:val="none" w:sz="0" w:space="0" w:color="auto"/>
                                <w:right w:val="none" w:sz="0" w:space="0" w:color="auto"/>
                              </w:divBdr>
                              <w:divsChild>
                                <w:div w:id="1528177331">
                                  <w:marLeft w:val="0"/>
                                  <w:marRight w:val="0"/>
                                  <w:marTop w:val="0"/>
                                  <w:marBottom w:val="0"/>
                                  <w:divBdr>
                                    <w:top w:val="none" w:sz="0" w:space="0" w:color="auto"/>
                                    <w:left w:val="none" w:sz="0" w:space="0" w:color="auto"/>
                                    <w:bottom w:val="none" w:sz="0" w:space="0" w:color="auto"/>
                                    <w:right w:val="none" w:sz="0" w:space="0" w:color="auto"/>
                                  </w:divBdr>
                                  <w:divsChild>
                                    <w:div w:id="1898777910">
                                      <w:marLeft w:val="0"/>
                                      <w:marRight w:val="0"/>
                                      <w:marTop w:val="0"/>
                                      <w:marBottom w:val="0"/>
                                      <w:divBdr>
                                        <w:top w:val="none" w:sz="0" w:space="0" w:color="auto"/>
                                        <w:left w:val="none" w:sz="0" w:space="0" w:color="auto"/>
                                        <w:bottom w:val="none" w:sz="0" w:space="0" w:color="auto"/>
                                        <w:right w:val="none" w:sz="0" w:space="0" w:color="auto"/>
                                      </w:divBdr>
                                      <w:divsChild>
                                        <w:div w:id="709230705">
                                          <w:marLeft w:val="0"/>
                                          <w:marRight w:val="0"/>
                                          <w:marTop w:val="75"/>
                                          <w:marBottom w:val="0"/>
                                          <w:divBdr>
                                            <w:top w:val="none" w:sz="0" w:space="0" w:color="auto"/>
                                            <w:left w:val="none" w:sz="0" w:space="0" w:color="auto"/>
                                            <w:bottom w:val="none" w:sz="0" w:space="0" w:color="auto"/>
                                            <w:right w:val="none" w:sz="0" w:space="0" w:color="auto"/>
                                          </w:divBdr>
                                          <w:divsChild>
                                            <w:div w:id="922110208">
                                              <w:marLeft w:val="0"/>
                                              <w:marRight w:val="0"/>
                                              <w:marTop w:val="0"/>
                                              <w:marBottom w:val="0"/>
                                              <w:divBdr>
                                                <w:top w:val="none" w:sz="0" w:space="0" w:color="auto"/>
                                                <w:left w:val="none" w:sz="0" w:space="0" w:color="auto"/>
                                                <w:bottom w:val="none" w:sz="0" w:space="0" w:color="auto"/>
                                                <w:right w:val="none" w:sz="0" w:space="0" w:color="auto"/>
                                              </w:divBdr>
                                              <w:divsChild>
                                                <w:div w:id="479426963">
                                                  <w:marLeft w:val="0"/>
                                                  <w:marRight w:val="0"/>
                                                  <w:marTop w:val="0"/>
                                                  <w:marBottom w:val="0"/>
                                                  <w:divBdr>
                                                    <w:top w:val="none" w:sz="0" w:space="0" w:color="auto"/>
                                                    <w:left w:val="none" w:sz="0" w:space="0" w:color="auto"/>
                                                    <w:bottom w:val="none" w:sz="0" w:space="0" w:color="auto"/>
                                                    <w:right w:val="none" w:sz="0" w:space="0" w:color="auto"/>
                                                  </w:divBdr>
                                                </w:div>
                                                <w:div w:id="63256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918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b077839-0f73-4e2c-bacc-6a0a351e548e">
      <Value>250</Value>
      <Value>3</Value>
      <Value>376</Value>
      <Value>297</Value>
    </TaxCatchAll>
    <g7bcb40ba23249a78edca7d43a67c1c9 xmlns="9b077839-0f73-4e2c-bacc-6a0a351e548e">
      <Terms xmlns="http://schemas.microsoft.com/office/infopath/2007/PartnerControls">
        <TermInfo xmlns="http://schemas.microsoft.com/office/infopath/2007/PartnerControls">
          <TermName>Development</TermName>
          <TermId>0f995304-8b4d-4b44-9f67-3ca4b5e99295</TermId>
        </TermInfo>
      </Terms>
    </g7bcb40ba23249a78edca7d43a67c1c9>
    <aa25a1a23adf4c92a153145de6afe324 xmlns="9b077839-0f73-4e2c-bacc-6a0a351e548e">
      <Terms xmlns="http://schemas.microsoft.com/office/infopath/2007/PartnerControls">
        <TermInfo xmlns="http://schemas.microsoft.com/office/infopath/2007/PartnerControls">
          <TermName>UNCLASSIFIED</TermName>
          <TermId>6106d03b-a1a0-4e30-9d91-d5e9fb4314f9</TermId>
        </TermInfo>
      </Terms>
    </aa25a1a23adf4c92a153145de6afe324>
    <pe2555c81638466f9eb614edb9ecde52 xmlns="9b077839-0f73-4e2c-bacc-6a0a351e548e">
      <Terms xmlns="http://schemas.microsoft.com/office/infopath/2007/PartnerControls">
        <TermInfo xmlns="http://schemas.microsoft.com/office/infopath/2007/PartnerControls">
          <TermName>Methodology Notes</TermName>
          <TermId>8fcbe952-4665-4b2d-9260-f340f369be36</TermId>
        </TermInfo>
      </Terms>
    </pe2555c81638466f9eb614edb9ecde52>
    <n99e4c9942c6404eb103464a00e6097b xmlns="9b077839-0f73-4e2c-bacc-6a0a351e548e">
      <Terms xmlns="http://schemas.microsoft.com/office/infopath/2007/PartnerControls"/>
    </n99e4c9942c6404eb103464a00e6097b>
    <adb9bed2e36e4a93af574aeb444da63e xmlns="9b077839-0f73-4e2c-bacc-6a0a351e548e">
      <Terms xmlns="http://schemas.microsoft.com/office/infopath/2007/PartnerControls">
        <TermInfo xmlns="http://schemas.microsoft.com/office/infopath/2007/PartnerControls">
          <TermName>NSRC</TermName>
          <TermId>c060045f-083e-4d41-ab79-b1c53d5d879f</TermId>
        </TermInfo>
      </Terms>
    </adb9bed2e36e4a93af574aeb444da63e>
    <Comments xmlns="http://schemas.microsoft.com/sharepoint/v3">Methodology Notes for 2015 NSRC data collection</Comments>
    <_dlc_DocId xmlns="9b077839-0f73-4e2c-bacc-6a0a351e548e">SV2NCR65TPKA-1519424365-109</_dlc_DocId>
    <_dlc_DocIdUrl xmlns="9b077839-0f73-4e2c-bacc-6a0a351e548e">
      <Url>http://dochub/div/sciencecommercialisationpolicy/programmesprojectstaskforces/nationalsurveyresearchcommercialisation/nsrc2016/_layouts/15/DocIdRedir.aspx?ID=SV2NCR65TPKA-1519424365-109</Url>
      <Description>SV2NCR65TPKA-1519424365-109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C95F202FC731040B40CC0D41162D55B" ma:contentTypeVersion="12" ma:contentTypeDescription="Create a new document." ma:contentTypeScope="" ma:versionID="5e89d1ce83477f3df09686309e22df7a">
  <xsd:schema xmlns:xsd="http://www.w3.org/2001/XMLSchema" xmlns:xs="http://www.w3.org/2001/XMLSchema" xmlns:p="http://schemas.microsoft.com/office/2006/metadata/properties" xmlns:ns1="http://schemas.microsoft.com/sharepoint/v3" xmlns:ns2="9b077839-0f73-4e2c-bacc-6a0a351e548e" targetNamespace="http://schemas.microsoft.com/office/2006/metadata/properties" ma:root="true" ma:fieldsID="887ddbdd1aeb2bde2df42dc2eca76706" ns1:_="" ns2:_="">
    <xsd:import namespace="http://schemas.microsoft.com/sharepoint/v3"/>
    <xsd:import namespace="9b077839-0f73-4e2c-bacc-6a0a351e548e"/>
    <xsd:element name="properties">
      <xsd:complexType>
        <xsd:sequence>
          <xsd:element name="documentManagement">
            <xsd:complexType>
              <xsd:all>
                <xsd:element ref="ns2:_dlc_DocId" minOccurs="0"/>
                <xsd:element ref="ns2:_dlc_DocIdUrl" minOccurs="0"/>
                <xsd:element ref="ns2:_dlc_DocIdPersistId" minOccurs="0"/>
                <xsd:element ref="ns2:aa25a1a23adf4c92a153145de6afe324" minOccurs="0"/>
                <xsd:element ref="ns2:TaxCatchAll" minOccurs="0"/>
                <xsd:element ref="ns2:pe2555c81638466f9eb614edb9ecde52" minOccurs="0"/>
                <xsd:element ref="ns2:g7bcb40ba23249a78edca7d43a67c1c9" minOccurs="0"/>
                <xsd:element ref="ns2:adb9bed2e36e4a93af574aeb444da63e" minOccurs="0"/>
                <xsd:element ref="ns2:n99e4c9942c6404eb103464a00e6097b" minOccurs="0"/>
                <xsd:element ref="ns1: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2" nillable="true" ma:displayName="Comments"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077839-0f73-4e2c-bacc-6a0a351e548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aa25a1a23adf4c92a153145de6afe324" ma:index="12" ma:taxonomy="true" ma:internalName="aa25a1a23adf4c92a153145de6afe324" ma:taxonomyFieldName="DocHub_SecurityClassification" ma:displayName="Security Classification" ma:fieldId="{aa25a1a2-3adf-4c92-a153-145de6afe324}" ma:sspId="fb0313f7-9433-48c0-866e-9e0bbee59a50" ma:termSetId="f68a6a0b-bd85-4d9d-9c73-c45af096016b"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83d1138c-a482-4539-8b3c-e9927f915bf9}" ma:internalName="TaxCatchAll" ma:showField="CatchAllData" ma:web="9b077839-0f73-4e2c-bacc-6a0a351e548e">
      <xsd:complexType>
        <xsd:complexContent>
          <xsd:extension base="dms:MultiChoiceLookup">
            <xsd:sequence>
              <xsd:element name="Value" type="dms:Lookup" maxOccurs="unbounded" minOccurs="0" nillable="true"/>
            </xsd:sequence>
          </xsd:extension>
        </xsd:complexContent>
      </xsd:complexType>
    </xsd:element>
    <xsd:element name="pe2555c81638466f9eb614edb9ecde52" ma:index="15" ma:taxonomy="true" ma:internalName="pe2555c81638466f9eb614edb9ecde52" ma:taxonomyFieldName="DocHub_DocumentType" ma:displayName="Document Type" ma:indexed="true" ma:fieldId="{9e2555c8-1638-466f-9eb6-14edb9ecde52}" ma:sspId="fb0313f7-9433-48c0-866e-9e0bbee59a50" ma:termSetId="0e4c18c5-28eb-4f9e-8056-b3cddd4b5d9b" ma:anchorId="00000000-0000-0000-0000-000000000000" ma:open="false" ma:isKeyword="false">
      <xsd:complexType>
        <xsd:sequence>
          <xsd:element ref="pc:Terms" minOccurs="0" maxOccurs="1"/>
        </xsd:sequence>
      </xsd:complexType>
    </xsd:element>
    <xsd:element name="g7bcb40ba23249a78edca7d43a67c1c9" ma:index="17" nillable="true" ma:taxonomy="true" ma:internalName="g7bcb40ba23249a78edca7d43a67c1c9" ma:taxonomyFieldName="DocHub_WorkActivity" ma:displayName="Work Activity" ma:indexed="true" ma:fieldId="{07bcb40b-a232-49a7-8edc-a7d43a67c1c9}" ma:sspId="fb0313f7-9433-48c0-866e-9e0bbee59a50" ma:termSetId="6713ebbd-194a-499f-ab84-a4d70e145fb7" ma:anchorId="00000000-0000-0000-0000-000000000000" ma:open="false" ma:isKeyword="false">
      <xsd:complexType>
        <xsd:sequence>
          <xsd:element ref="pc:Terms" minOccurs="0" maxOccurs="1"/>
        </xsd:sequence>
      </xsd:complexType>
    </xsd:element>
    <xsd:element name="adb9bed2e36e4a93af574aeb444da63e" ma:index="19" nillable="true" ma:taxonomy="true" ma:internalName="adb9bed2e36e4a93af574aeb444da63e" ma:taxonomyFieldName="DocHub_Keywords" ma:displayName="Division Keywords" ma:fieldId="{adb9bed2-e36e-4a93-af57-4aeb444da63e}" ma:taxonomyMulti="true" ma:sspId="fb0313f7-9433-48c0-866e-9e0bbee59a50" ma:termSetId="a21f1471-a5bf-4a24-a193-8b96fd6db36b" ma:anchorId="00000000-0000-0000-0000-000000000000" ma:open="true" ma:isKeyword="false">
      <xsd:complexType>
        <xsd:sequence>
          <xsd:element ref="pc:Terms" minOccurs="0" maxOccurs="1"/>
        </xsd:sequence>
      </xsd:complexType>
    </xsd:element>
    <xsd:element name="n99e4c9942c6404eb103464a00e6097b" ma:index="21" nillable="true" ma:taxonomy="true" ma:internalName="n99e4c9942c6404eb103464a00e6097b" ma:taxonomyFieldName="DocHub_Year" ma:displayName="Year" ma:indexed="true" ma:fieldId="{799e4c99-42c6-404e-b103-464a00e6097b}" ma:sspId="fb0313f7-9433-48c0-866e-9e0bbee59a50" ma:termSetId="07e1743d-d980-4fe7-a67d-b87ecf7f18f6"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E0EC35-7EA0-4323-9C3D-80E5B5DEA9CD}">
  <ds:schemaRefs>
    <ds:schemaRef ds:uri="http://schemas.microsoft.com/sharepoint/events"/>
  </ds:schemaRefs>
</ds:datastoreItem>
</file>

<file path=customXml/itemProps2.xml><?xml version="1.0" encoding="utf-8"?>
<ds:datastoreItem xmlns:ds="http://schemas.openxmlformats.org/officeDocument/2006/customXml" ds:itemID="{E5D2C4FF-A64A-467F-90EF-2253FDFBDA6D}">
  <ds:schemaRefs>
    <ds:schemaRef ds:uri="http://schemas.microsoft.com/sharepoint/v3/contenttype/forms"/>
  </ds:schemaRefs>
</ds:datastoreItem>
</file>

<file path=customXml/itemProps3.xml><?xml version="1.0" encoding="utf-8"?>
<ds:datastoreItem xmlns:ds="http://schemas.openxmlformats.org/officeDocument/2006/customXml" ds:itemID="{4E5CAD9A-AFAA-4F95-AAE4-405A9B3B355E}">
  <ds:schemaRefs>
    <ds:schemaRef ds:uri="http://schemas.microsoft.com/office/2006/metadata/properties"/>
    <ds:schemaRef ds:uri="http://purl.org/dc/terms/"/>
    <ds:schemaRef ds:uri="http://schemas.microsoft.com/sharepoint/v3"/>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9b077839-0f73-4e2c-bacc-6a0a351e548e"/>
    <ds:schemaRef ds:uri="http://www.w3.org/XML/1998/namespace"/>
    <ds:schemaRef ds:uri="http://purl.org/dc/elements/1.1/"/>
  </ds:schemaRefs>
</ds:datastoreItem>
</file>

<file path=customXml/itemProps4.xml><?xml version="1.0" encoding="utf-8"?>
<ds:datastoreItem xmlns:ds="http://schemas.openxmlformats.org/officeDocument/2006/customXml" ds:itemID="{296E53A7-1E49-49C7-BEDD-9C9D85EB8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b077839-0f73-4e2c-bacc-6a0a351e54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8339507-EAE6-496F-AE4F-7628BFDA9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1825</Words>
  <Characters>10409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INDUSTRY</Company>
  <LinksUpToDate>false</LinksUpToDate>
  <CharactersWithSpaces>12210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Levanat, Eve</dc:creator>
  <cp:lastModifiedBy>Bingham, Adam</cp:lastModifiedBy>
  <cp:revision>2</cp:revision>
  <dcterms:created xsi:type="dcterms:W3CDTF">2019-02-14T02:00:00Z</dcterms:created>
  <dcterms:modified xsi:type="dcterms:W3CDTF">2019-02-14T02:00:00Z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y fmtid="{D5CDD505-2E9C-101B-9397-08002B2CF9AE}" pid="6" name="ContentTypeId">
    <vt:lpwstr>0x0101007C95F202FC731040B40CC0D41162D55B</vt:lpwstr>
  </property>
  <property fmtid="{D5CDD505-2E9C-101B-9397-08002B2CF9AE}" pid="7" name="DocHub_Year">
    <vt:lpwstr/>
  </property>
  <property fmtid="{D5CDD505-2E9C-101B-9397-08002B2CF9AE}" pid="8" name="DocHub_DocumentType">
    <vt:lpwstr>250;#Methodology Notes|8fcbe952-4665-4b2d-9260-f340f369be36</vt:lpwstr>
  </property>
  <property fmtid="{D5CDD505-2E9C-101B-9397-08002B2CF9AE}" pid="9" name="DocHub_SecurityClassification">
    <vt:lpwstr>3;#UNCLASSIFIED|6106d03b-a1a0-4e30-9d91-d5e9fb4314f9</vt:lpwstr>
  </property>
  <property fmtid="{D5CDD505-2E9C-101B-9397-08002B2CF9AE}" pid="10" name="DocHub_Keywords">
    <vt:lpwstr>376;#NSRC|c060045f-083e-4d41-ab79-b1c53d5d879f</vt:lpwstr>
  </property>
  <property fmtid="{D5CDD505-2E9C-101B-9397-08002B2CF9AE}" pid="11" name="DocHub_WorkActivity">
    <vt:lpwstr>297;#Development|0f995304-8b4d-4b44-9f67-3ca4b5e99295</vt:lpwstr>
  </property>
  <property fmtid="{D5CDD505-2E9C-101B-9397-08002B2CF9AE}" pid="12" name="_dlc_DocIdItemGuid">
    <vt:lpwstr>b387f4dc-f583-404c-aa06-a0523da813c2</vt:lpwstr>
  </property>
</Properties>
</file>